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431" w:rsidRDefault="005D7FA0">
      <w:pPr>
        <w:ind w:firstLineChars="545" w:firstLine="1751"/>
        <w:rPr>
          <w:rFonts w:ascii="宋体" w:hAnsi="宋体"/>
          <w:b/>
          <w:bCs/>
          <w:kern w:val="44"/>
          <w:sz w:val="32"/>
          <w:szCs w:val="32"/>
        </w:rPr>
      </w:pPr>
      <w:bookmarkStart w:id="0" w:name="OLE_LINK1"/>
      <w:r>
        <w:rPr>
          <w:rFonts w:ascii="宋体" w:hAnsi="宋体" w:hint="eastAsia"/>
          <w:b/>
          <w:bCs/>
          <w:kern w:val="44"/>
          <w:sz w:val="32"/>
          <w:szCs w:val="32"/>
        </w:rPr>
        <w:t>北京大学人民医院政务外网链路租用</w:t>
      </w:r>
      <w:r>
        <w:rPr>
          <w:rFonts w:ascii="宋体" w:hAnsi="宋体"/>
          <w:b/>
          <w:bCs/>
          <w:kern w:val="44"/>
          <w:sz w:val="32"/>
          <w:szCs w:val="32"/>
        </w:rPr>
        <w:t>项目</w:t>
      </w:r>
    </w:p>
    <w:p w:rsidR="00404431" w:rsidRDefault="005D7FA0">
      <w:pPr>
        <w:spacing w:line="360" w:lineRule="auto"/>
        <w:ind w:firstLineChars="895" w:firstLine="2875"/>
        <w:rPr>
          <w:rFonts w:ascii="宋体" w:hAnsi="宋体"/>
          <w:sz w:val="32"/>
          <w:szCs w:val="32"/>
        </w:rPr>
      </w:pPr>
      <w:r>
        <w:rPr>
          <w:rFonts w:ascii="宋体" w:hAnsi="宋体"/>
          <w:b/>
          <w:bCs/>
          <w:kern w:val="44"/>
          <w:sz w:val="32"/>
          <w:szCs w:val="32"/>
        </w:rPr>
        <w:t>采购文件</w:t>
      </w:r>
    </w:p>
    <w:p w:rsidR="00404431" w:rsidRDefault="005D7FA0">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项目概述</w:t>
      </w:r>
    </w:p>
    <w:p w:rsidR="00404431" w:rsidRDefault="00846033" w:rsidP="00454758">
      <w:pPr>
        <w:pStyle w:val="ab"/>
        <w:spacing w:line="360" w:lineRule="auto"/>
        <w:ind w:leftChars="206" w:left="433" w:firstLineChars="100" w:firstLine="240"/>
        <w:rPr>
          <w:sz w:val="24"/>
        </w:rPr>
      </w:pPr>
      <w:r>
        <w:rPr>
          <w:rFonts w:hint="eastAsia"/>
          <w:sz w:val="24"/>
        </w:rPr>
        <w:t>根据</w:t>
      </w:r>
      <w:r w:rsidR="005D7FA0">
        <w:rPr>
          <w:rFonts w:hint="eastAsia"/>
          <w:sz w:val="24"/>
        </w:rPr>
        <w:t>北京市医疗保障局下发的文件通知，</w:t>
      </w:r>
      <w:r>
        <w:rPr>
          <w:rFonts w:hint="eastAsia"/>
          <w:sz w:val="24"/>
        </w:rPr>
        <w:t>二级以上医院必须有医保专线链路主备链路。</w:t>
      </w:r>
      <w:r w:rsidR="005D7FA0">
        <w:rPr>
          <w:rFonts w:hint="eastAsia"/>
          <w:sz w:val="24"/>
        </w:rPr>
        <w:t>目前我院使用医保专线的主备链路为：主链路：</w:t>
      </w:r>
      <w:r w:rsidR="005D7FA0">
        <w:rPr>
          <w:rFonts w:hint="eastAsia"/>
          <w:sz w:val="24"/>
        </w:rPr>
        <w:t>20M</w:t>
      </w:r>
      <w:r w:rsidR="005D7FA0">
        <w:rPr>
          <w:rFonts w:hint="eastAsia"/>
          <w:sz w:val="24"/>
        </w:rPr>
        <w:t>；备链路：</w:t>
      </w:r>
      <w:r w:rsidR="005D7FA0">
        <w:rPr>
          <w:rFonts w:hint="eastAsia"/>
          <w:sz w:val="24"/>
        </w:rPr>
        <w:t>2M</w:t>
      </w:r>
      <w:r w:rsidR="005D7FA0">
        <w:rPr>
          <w:rFonts w:hint="eastAsia"/>
          <w:sz w:val="24"/>
        </w:rPr>
        <w:t>，关于现在使用的政务外网链路，自</w:t>
      </w:r>
      <w:r w:rsidR="005D7FA0">
        <w:rPr>
          <w:rFonts w:hint="eastAsia"/>
          <w:sz w:val="24"/>
        </w:rPr>
        <w:t>2024</w:t>
      </w:r>
      <w:r w:rsidR="005D7FA0">
        <w:rPr>
          <w:rFonts w:hint="eastAsia"/>
          <w:sz w:val="24"/>
        </w:rPr>
        <w:t>年</w:t>
      </w:r>
      <w:r w:rsidR="005D7FA0">
        <w:rPr>
          <w:rFonts w:hint="eastAsia"/>
          <w:sz w:val="24"/>
        </w:rPr>
        <w:t>1</w:t>
      </w:r>
      <w:r w:rsidR="005D7FA0">
        <w:rPr>
          <w:rFonts w:hint="eastAsia"/>
          <w:sz w:val="24"/>
        </w:rPr>
        <w:t>月起，需接入单位自行解决网络接入费用。通过本项目的开展，保障链路网络稳定，此链路承载院内医保业务系统，需要租用此网络链路。</w:t>
      </w:r>
    </w:p>
    <w:p w:rsidR="00404431" w:rsidRDefault="005D7FA0">
      <w:pPr>
        <w:pStyle w:val="ab"/>
        <w:numPr>
          <w:ilvl w:val="0"/>
          <w:numId w:val="2"/>
        </w:numPr>
        <w:spacing w:line="360" w:lineRule="auto"/>
        <w:ind w:firstLineChars="0"/>
        <w:jc w:val="left"/>
        <w:rPr>
          <w:rFonts w:ascii="宋体" w:hAnsi="宋体"/>
          <w:b/>
          <w:szCs w:val="21"/>
          <w:highlight w:val="yellow"/>
        </w:rPr>
      </w:pPr>
      <w:bookmarkStart w:id="1" w:name="OLE_LINK3"/>
      <w:r>
        <w:rPr>
          <w:rFonts w:ascii="宋体" w:hAnsi="宋体" w:hint="eastAsia"/>
          <w:b/>
          <w:szCs w:val="21"/>
          <w:highlight w:val="yellow"/>
        </w:rPr>
        <w:t>项目预算</w:t>
      </w:r>
    </w:p>
    <w:p w:rsidR="00404431" w:rsidRDefault="005D7FA0">
      <w:pPr>
        <w:pStyle w:val="ab"/>
        <w:spacing w:line="360" w:lineRule="auto"/>
        <w:ind w:left="432" w:firstLineChars="0" w:firstLine="0"/>
        <w:rPr>
          <w:rFonts w:ascii="宋体" w:hAnsi="宋体"/>
          <w:szCs w:val="21"/>
          <w:highlight w:val="yellow"/>
        </w:rPr>
      </w:pPr>
      <w:r>
        <w:rPr>
          <w:rFonts w:ascii="宋体" w:hAnsi="宋体" w:hint="eastAsia"/>
          <w:szCs w:val="21"/>
          <w:highlight w:val="yellow"/>
        </w:rPr>
        <w:t>9</w:t>
      </w:r>
      <w:r>
        <w:rPr>
          <w:rFonts w:ascii="宋体" w:hAnsi="宋体"/>
          <w:szCs w:val="21"/>
          <w:highlight w:val="yellow"/>
        </w:rPr>
        <w:t>9000</w:t>
      </w:r>
      <w:r>
        <w:rPr>
          <w:rFonts w:ascii="宋体" w:hAnsi="宋体" w:hint="eastAsia"/>
          <w:szCs w:val="21"/>
          <w:highlight w:val="yellow"/>
        </w:rPr>
        <w:t>元</w:t>
      </w:r>
    </w:p>
    <w:p w:rsidR="00404431" w:rsidRDefault="005D7FA0">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服务期</w:t>
      </w:r>
    </w:p>
    <w:p w:rsidR="00404431" w:rsidRDefault="00CE7390">
      <w:pPr>
        <w:pStyle w:val="ab"/>
        <w:spacing w:line="360" w:lineRule="auto"/>
        <w:ind w:left="432" w:firstLineChars="0" w:firstLine="0"/>
        <w:rPr>
          <w:rFonts w:ascii="宋体" w:hAnsi="宋体"/>
          <w:szCs w:val="21"/>
          <w:highlight w:val="yellow"/>
        </w:rPr>
      </w:pPr>
      <w:r>
        <w:rPr>
          <w:rFonts w:ascii="宋体" w:hAnsi="宋体" w:hint="eastAsia"/>
          <w:szCs w:val="21"/>
          <w:highlight w:val="yellow"/>
        </w:rPr>
        <w:t>合同签订之日起一年</w:t>
      </w:r>
    </w:p>
    <w:p w:rsidR="00404431" w:rsidRDefault="005D7FA0">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采购参数</w:t>
      </w:r>
    </w:p>
    <w:bookmarkEnd w:id="1"/>
    <w:p w:rsidR="00404431" w:rsidRDefault="005D7FA0">
      <w:pPr>
        <w:pStyle w:val="ab"/>
        <w:spacing w:line="360" w:lineRule="auto"/>
        <w:ind w:left="432" w:firstLineChars="0" w:firstLine="0"/>
        <w:rPr>
          <w:sz w:val="24"/>
        </w:rPr>
      </w:pPr>
      <w:r>
        <w:rPr>
          <w:rFonts w:hint="eastAsia"/>
          <w:sz w:val="24"/>
        </w:rPr>
        <w:t>1</w:t>
      </w:r>
      <w:r>
        <w:rPr>
          <w:sz w:val="24"/>
        </w:rPr>
        <w:t>.</w:t>
      </w:r>
      <w:r>
        <w:rPr>
          <w:sz w:val="24"/>
        </w:rPr>
        <w:t>提供</w:t>
      </w:r>
      <w:r>
        <w:rPr>
          <w:rFonts w:hint="eastAsia"/>
          <w:sz w:val="24"/>
        </w:rPr>
        <w:t>2</w:t>
      </w:r>
      <w:r>
        <w:rPr>
          <w:rFonts w:hint="eastAsia"/>
          <w:sz w:val="24"/>
        </w:rPr>
        <w:t>条光纤专线</w:t>
      </w:r>
      <w:r>
        <w:rPr>
          <w:sz w:val="24"/>
        </w:rPr>
        <w:t>接入北京市政务外网，主链路带宽为</w:t>
      </w:r>
      <w:r>
        <w:rPr>
          <w:rFonts w:hint="eastAsia"/>
          <w:sz w:val="24"/>
        </w:rPr>
        <w:t>2</w:t>
      </w:r>
      <w:r>
        <w:rPr>
          <w:sz w:val="24"/>
        </w:rPr>
        <w:t>0M,</w:t>
      </w:r>
      <w:r>
        <w:rPr>
          <w:sz w:val="24"/>
        </w:rPr>
        <w:t>备链路带宽为</w:t>
      </w:r>
      <w:r>
        <w:rPr>
          <w:rFonts w:hint="eastAsia"/>
          <w:sz w:val="24"/>
        </w:rPr>
        <w:t>2</w:t>
      </w:r>
      <w:r>
        <w:rPr>
          <w:sz w:val="24"/>
        </w:rPr>
        <w:t>M</w:t>
      </w:r>
      <w:r>
        <w:rPr>
          <w:sz w:val="24"/>
        </w:rPr>
        <w:t>。</w:t>
      </w:r>
    </w:p>
    <w:p w:rsidR="00404431" w:rsidRDefault="005D7FA0">
      <w:pPr>
        <w:pStyle w:val="ab"/>
        <w:spacing w:line="360" w:lineRule="auto"/>
        <w:ind w:left="432" w:firstLineChars="0" w:firstLine="0"/>
        <w:rPr>
          <w:sz w:val="24"/>
        </w:rPr>
      </w:pPr>
      <w:r>
        <w:rPr>
          <w:rFonts w:hint="eastAsia"/>
          <w:sz w:val="24"/>
        </w:rPr>
        <w:t>2</w:t>
      </w:r>
      <w:r>
        <w:rPr>
          <w:sz w:val="24"/>
        </w:rPr>
        <w:t>.</w:t>
      </w:r>
      <w:r>
        <w:rPr>
          <w:sz w:val="24"/>
        </w:rPr>
        <w:t>政务外网链路可承载医院医保业务系统。</w:t>
      </w:r>
    </w:p>
    <w:p w:rsidR="00404431" w:rsidRDefault="005D7FA0">
      <w:pPr>
        <w:pStyle w:val="ab"/>
        <w:ind w:left="432" w:firstLineChars="0" w:firstLine="0"/>
      </w:pPr>
      <w:r>
        <w:rPr>
          <w:rFonts w:hint="eastAsia"/>
          <w:sz w:val="24"/>
        </w:rPr>
        <w:t>3</w:t>
      </w:r>
      <w:r>
        <w:rPr>
          <w:sz w:val="24"/>
        </w:rPr>
        <w:t>.</w:t>
      </w:r>
      <w:r>
        <w:rPr>
          <w:rFonts w:hint="eastAsia"/>
          <w:sz w:val="24"/>
        </w:rPr>
        <w:t>提供</w:t>
      </w:r>
      <w:r>
        <w:rPr>
          <w:rFonts w:hint="eastAsia"/>
          <w:sz w:val="24"/>
        </w:rPr>
        <w:t>7x24</w:t>
      </w:r>
      <w:r>
        <w:rPr>
          <w:rFonts w:hint="eastAsia"/>
          <w:sz w:val="24"/>
        </w:rPr>
        <w:t>小时链路及设备监控、</w:t>
      </w:r>
      <w:r>
        <w:rPr>
          <w:rFonts w:hint="eastAsia"/>
          <w:sz w:val="24"/>
        </w:rPr>
        <w:t>7x24</w:t>
      </w:r>
      <w:r>
        <w:rPr>
          <w:rFonts w:hint="eastAsia"/>
          <w:sz w:val="24"/>
        </w:rPr>
        <w:t>小时电话技术支持、</w:t>
      </w:r>
      <w:r>
        <w:rPr>
          <w:rFonts w:hint="eastAsia"/>
          <w:sz w:val="24"/>
        </w:rPr>
        <w:t>5x8</w:t>
      </w:r>
      <w:r>
        <w:rPr>
          <w:rFonts w:hint="eastAsia"/>
          <w:sz w:val="24"/>
        </w:rPr>
        <w:t>小时现场技术支持。</w:t>
      </w:r>
    </w:p>
    <w:tbl>
      <w:tblPr>
        <w:tblW w:w="853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468"/>
        <w:gridCol w:w="3538"/>
      </w:tblGrid>
      <w:tr w:rsidR="00404431">
        <w:tc>
          <w:tcPr>
            <w:tcW w:w="1526" w:type="dxa"/>
            <w:vAlign w:val="center"/>
          </w:tcPr>
          <w:p w:rsidR="00404431" w:rsidRDefault="005D7FA0">
            <w:pPr>
              <w:spacing w:line="360" w:lineRule="auto"/>
              <w:ind w:firstLineChars="200" w:firstLine="480"/>
              <w:rPr>
                <w:rFonts w:ascii="宋体" w:hAnsi="宋体"/>
                <w:sz w:val="24"/>
              </w:rPr>
            </w:pPr>
            <w:r>
              <w:rPr>
                <w:rFonts w:ascii="宋体" w:hAnsi="宋体"/>
                <w:sz w:val="24"/>
              </w:rPr>
              <w:t xml:space="preserve">　</w:t>
            </w:r>
          </w:p>
        </w:tc>
        <w:tc>
          <w:tcPr>
            <w:tcW w:w="3468" w:type="dxa"/>
            <w:vAlign w:val="center"/>
          </w:tcPr>
          <w:p w:rsidR="00404431" w:rsidRDefault="005D7FA0">
            <w:pPr>
              <w:spacing w:line="360" w:lineRule="auto"/>
              <w:ind w:firstLineChars="200" w:firstLine="480"/>
              <w:rPr>
                <w:rFonts w:ascii="宋体" w:hAnsi="宋体"/>
                <w:sz w:val="24"/>
              </w:rPr>
            </w:pPr>
            <w:r>
              <w:rPr>
                <w:rFonts w:ascii="宋体" w:hAnsi="宋体"/>
                <w:sz w:val="24"/>
              </w:rPr>
              <w:t>SDH以太网专线线路</w:t>
            </w:r>
          </w:p>
        </w:tc>
        <w:tc>
          <w:tcPr>
            <w:tcW w:w="3538" w:type="dxa"/>
            <w:vAlign w:val="center"/>
          </w:tcPr>
          <w:p w:rsidR="00404431" w:rsidRDefault="005D7FA0">
            <w:pPr>
              <w:spacing w:line="360" w:lineRule="auto"/>
              <w:ind w:rightChars="346" w:right="727" w:firstLineChars="200" w:firstLine="480"/>
              <w:rPr>
                <w:rFonts w:ascii="宋体" w:hAnsi="宋体"/>
                <w:sz w:val="24"/>
              </w:rPr>
            </w:pPr>
            <w:r>
              <w:rPr>
                <w:rFonts w:ascii="宋体" w:hAnsi="宋体"/>
                <w:sz w:val="24"/>
              </w:rPr>
              <w:t>SDH以太网专线线路</w:t>
            </w:r>
          </w:p>
        </w:tc>
      </w:tr>
      <w:tr w:rsidR="00404431">
        <w:tc>
          <w:tcPr>
            <w:tcW w:w="1526" w:type="dxa"/>
            <w:vAlign w:val="center"/>
          </w:tcPr>
          <w:p w:rsidR="00404431" w:rsidRDefault="005D7FA0">
            <w:pPr>
              <w:spacing w:line="360" w:lineRule="auto"/>
              <w:rPr>
                <w:rFonts w:ascii="宋体" w:hAnsi="宋体"/>
                <w:sz w:val="24"/>
              </w:rPr>
            </w:pPr>
            <w:r>
              <w:rPr>
                <w:rFonts w:ascii="宋体" w:hAnsi="宋体"/>
                <w:sz w:val="24"/>
              </w:rPr>
              <w:t>物理方式</w:t>
            </w:r>
          </w:p>
        </w:tc>
        <w:tc>
          <w:tcPr>
            <w:tcW w:w="3468" w:type="dxa"/>
            <w:vAlign w:val="center"/>
          </w:tcPr>
          <w:p w:rsidR="00404431" w:rsidRDefault="005D7FA0">
            <w:pPr>
              <w:spacing w:line="360" w:lineRule="auto"/>
              <w:ind w:firstLineChars="200" w:firstLine="480"/>
              <w:rPr>
                <w:rFonts w:ascii="宋体" w:hAnsi="宋体"/>
                <w:sz w:val="24"/>
              </w:rPr>
            </w:pPr>
            <w:r>
              <w:rPr>
                <w:rFonts w:ascii="宋体" w:hAnsi="宋体"/>
                <w:sz w:val="24"/>
              </w:rPr>
              <w:t>光纤</w:t>
            </w:r>
          </w:p>
        </w:tc>
        <w:tc>
          <w:tcPr>
            <w:tcW w:w="3538" w:type="dxa"/>
            <w:vAlign w:val="center"/>
          </w:tcPr>
          <w:p w:rsidR="00404431" w:rsidRDefault="005D7FA0">
            <w:pPr>
              <w:spacing w:line="360" w:lineRule="auto"/>
              <w:ind w:rightChars="346" w:right="727" w:firstLineChars="200" w:firstLine="480"/>
              <w:rPr>
                <w:rFonts w:ascii="宋体" w:hAnsi="宋体"/>
                <w:sz w:val="24"/>
              </w:rPr>
            </w:pPr>
            <w:r>
              <w:rPr>
                <w:rFonts w:ascii="宋体" w:hAnsi="宋体"/>
                <w:sz w:val="24"/>
              </w:rPr>
              <w:t>光纤</w:t>
            </w:r>
          </w:p>
        </w:tc>
      </w:tr>
      <w:tr w:rsidR="00404431">
        <w:tc>
          <w:tcPr>
            <w:tcW w:w="1526" w:type="dxa"/>
            <w:vAlign w:val="center"/>
          </w:tcPr>
          <w:p w:rsidR="00404431" w:rsidRDefault="005D7FA0">
            <w:pPr>
              <w:spacing w:line="360" w:lineRule="auto"/>
              <w:rPr>
                <w:rFonts w:ascii="宋体" w:hAnsi="宋体"/>
                <w:sz w:val="24"/>
              </w:rPr>
            </w:pPr>
            <w:r>
              <w:rPr>
                <w:rFonts w:ascii="宋体" w:hAnsi="宋体"/>
                <w:sz w:val="24"/>
              </w:rPr>
              <w:t xml:space="preserve">接口方式 </w:t>
            </w:r>
          </w:p>
        </w:tc>
        <w:tc>
          <w:tcPr>
            <w:tcW w:w="3468" w:type="dxa"/>
            <w:vAlign w:val="center"/>
          </w:tcPr>
          <w:p w:rsidR="00404431" w:rsidRDefault="005D7FA0">
            <w:pPr>
              <w:spacing w:line="360" w:lineRule="auto"/>
              <w:rPr>
                <w:rFonts w:ascii="宋体" w:hAnsi="宋体"/>
                <w:sz w:val="24"/>
              </w:rPr>
            </w:pPr>
            <w:r>
              <w:rPr>
                <w:rFonts w:ascii="宋体" w:hAnsi="宋体"/>
                <w:sz w:val="24"/>
              </w:rPr>
              <w:t>提供光以太接口或FE/GE电口。</w:t>
            </w:r>
          </w:p>
        </w:tc>
        <w:tc>
          <w:tcPr>
            <w:tcW w:w="3538" w:type="dxa"/>
            <w:vAlign w:val="center"/>
          </w:tcPr>
          <w:p w:rsidR="00404431" w:rsidRDefault="005D7FA0">
            <w:pPr>
              <w:spacing w:line="360" w:lineRule="auto"/>
              <w:ind w:rightChars="346" w:right="727" w:firstLineChars="200" w:firstLine="480"/>
              <w:rPr>
                <w:rFonts w:ascii="宋体" w:hAnsi="宋体"/>
                <w:sz w:val="24"/>
              </w:rPr>
            </w:pPr>
            <w:r>
              <w:rPr>
                <w:rFonts w:ascii="宋体" w:hAnsi="宋体"/>
                <w:sz w:val="24"/>
              </w:rPr>
              <w:t>提供光以太接口或FE/GE电口。</w:t>
            </w:r>
          </w:p>
        </w:tc>
      </w:tr>
      <w:tr w:rsidR="00404431">
        <w:tc>
          <w:tcPr>
            <w:tcW w:w="1526" w:type="dxa"/>
            <w:vAlign w:val="center"/>
          </w:tcPr>
          <w:p w:rsidR="00404431" w:rsidRDefault="005D7FA0">
            <w:pPr>
              <w:spacing w:line="360" w:lineRule="auto"/>
              <w:rPr>
                <w:rFonts w:ascii="宋体" w:hAnsi="宋体"/>
                <w:sz w:val="24"/>
              </w:rPr>
            </w:pPr>
            <w:r>
              <w:rPr>
                <w:rFonts w:ascii="宋体" w:hAnsi="宋体"/>
                <w:sz w:val="24"/>
              </w:rPr>
              <w:t>链路带宽</w:t>
            </w:r>
          </w:p>
        </w:tc>
        <w:tc>
          <w:tcPr>
            <w:tcW w:w="3468" w:type="dxa"/>
            <w:vAlign w:val="center"/>
          </w:tcPr>
          <w:p w:rsidR="00404431" w:rsidRDefault="005D7FA0">
            <w:pPr>
              <w:spacing w:line="360" w:lineRule="auto"/>
              <w:ind w:firstLineChars="200" w:firstLine="480"/>
              <w:rPr>
                <w:rFonts w:ascii="宋体" w:hAnsi="宋体"/>
                <w:sz w:val="24"/>
              </w:rPr>
            </w:pPr>
            <w:r>
              <w:rPr>
                <w:rFonts w:ascii="宋体" w:hAnsi="宋体"/>
                <w:sz w:val="24"/>
              </w:rPr>
              <w:t>光纤20M</w:t>
            </w:r>
          </w:p>
        </w:tc>
        <w:tc>
          <w:tcPr>
            <w:tcW w:w="3538" w:type="dxa"/>
            <w:vAlign w:val="center"/>
          </w:tcPr>
          <w:p w:rsidR="00404431" w:rsidRDefault="005D7FA0">
            <w:pPr>
              <w:spacing w:line="360" w:lineRule="auto"/>
              <w:ind w:rightChars="346" w:right="727" w:firstLineChars="200" w:firstLine="480"/>
              <w:rPr>
                <w:rFonts w:ascii="宋体" w:hAnsi="宋体"/>
                <w:sz w:val="24"/>
              </w:rPr>
            </w:pPr>
            <w:r>
              <w:rPr>
                <w:rFonts w:ascii="宋体" w:hAnsi="宋体"/>
                <w:sz w:val="24"/>
              </w:rPr>
              <w:t>光纤2M</w:t>
            </w:r>
          </w:p>
        </w:tc>
      </w:tr>
      <w:tr w:rsidR="00404431">
        <w:tc>
          <w:tcPr>
            <w:tcW w:w="1526" w:type="dxa"/>
            <w:vAlign w:val="center"/>
          </w:tcPr>
          <w:p w:rsidR="00404431" w:rsidRDefault="005D7FA0">
            <w:pPr>
              <w:spacing w:line="360" w:lineRule="auto"/>
              <w:rPr>
                <w:rFonts w:ascii="宋体" w:hAnsi="宋体"/>
                <w:sz w:val="24"/>
              </w:rPr>
            </w:pPr>
            <w:r>
              <w:rPr>
                <w:rFonts w:ascii="宋体" w:hAnsi="宋体"/>
                <w:sz w:val="24"/>
              </w:rPr>
              <w:t>链路类型</w:t>
            </w:r>
          </w:p>
        </w:tc>
        <w:tc>
          <w:tcPr>
            <w:tcW w:w="3468" w:type="dxa"/>
            <w:vAlign w:val="center"/>
          </w:tcPr>
          <w:p w:rsidR="00404431" w:rsidRDefault="005D7FA0">
            <w:pPr>
              <w:spacing w:line="360" w:lineRule="auto"/>
              <w:ind w:firstLineChars="200" w:firstLine="480"/>
              <w:rPr>
                <w:rFonts w:ascii="宋体" w:hAnsi="宋体"/>
                <w:sz w:val="24"/>
              </w:rPr>
            </w:pPr>
            <w:r>
              <w:rPr>
                <w:rFonts w:ascii="宋体" w:hAnsi="宋体"/>
                <w:sz w:val="24"/>
              </w:rPr>
              <w:t>提供二层链路，支持VLAN透传，能实现不同用户间以及一个用户的不同业务间的二层逻辑隔离，同时能实现链路的保护，满足可用性要求。</w:t>
            </w:r>
          </w:p>
        </w:tc>
        <w:tc>
          <w:tcPr>
            <w:tcW w:w="3538" w:type="dxa"/>
            <w:vAlign w:val="center"/>
          </w:tcPr>
          <w:p w:rsidR="00404431" w:rsidRDefault="005D7FA0">
            <w:pPr>
              <w:spacing w:line="360" w:lineRule="auto"/>
              <w:ind w:rightChars="346" w:right="727" w:firstLineChars="200" w:firstLine="480"/>
              <w:rPr>
                <w:rFonts w:ascii="宋体" w:hAnsi="宋体"/>
                <w:sz w:val="24"/>
              </w:rPr>
            </w:pPr>
            <w:r>
              <w:rPr>
                <w:rFonts w:ascii="宋体" w:hAnsi="宋体"/>
                <w:sz w:val="24"/>
              </w:rPr>
              <w:t>提供二层链路，支持VLAN透传，能实现不同用户间以及一个用户的不同业务间的二层逻辑隔离，同时能实现链路的保护，满足可用性要求。</w:t>
            </w:r>
          </w:p>
        </w:tc>
      </w:tr>
      <w:tr w:rsidR="00404431">
        <w:tc>
          <w:tcPr>
            <w:tcW w:w="1526" w:type="dxa"/>
            <w:vAlign w:val="center"/>
          </w:tcPr>
          <w:p w:rsidR="00404431" w:rsidRDefault="005D7FA0">
            <w:pPr>
              <w:spacing w:line="360" w:lineRule="auto"/>
              <w:rPr>
                <w:rFonts w:ascii="宋体" w:hAnsi="宋体"/>
                <w:sz w:val="24"/>
              </w:rPr>
            </w:pPr>
            <w:r>
              <w:rPr>
                <w:rFonts w:ascii="宋体" w:hAnsi="宋体"/>
                <w:sz w:val="24"/>
              </w:rPr>
              <w:t>链路质量</w:t>
            </w:r>
          </w:p>
        </w:tc>
        <w:tc>
          <w:tcPr>
            <w:tcW w:w="3468" w:type="dxa"/>
            <w:vAlign w:val="center"/>
          </w:tcPr>
          <w:p w:rsidR="00404431" w:rsidRDefault="005D7FA0">
            <w:pPr>
              <w:spacing w:line="360" w:lineRule="auto"/>
              <w:ind w:firstLineChars="200" w:firstLine="480"/>
              <w:rPr>
                <w:rFonts w:ascii="宋体" w:hAnsi="宋体"/>
                <w:sz w:val="24"/>
              </w:rPr>
            </w:pPr>
            <w:r>
              <w:rPr>
                <w:rFonts w:ascii="宋体" w:hAnsi="宋体"/>
                <w:sz w:val="24"/>
              </w:rPr>
              <w:t>接入链路端到端平均时延小于10ms，时延抖动小于20ms，</w:t>
            </w:r>
            <w:r>
              <w:rPr>
                <w:rFonts w:ascii="宋体" w:hAnsi="宋体"/>
                <w:sz w:val="24"/>
              </w:rPr>
              <w:lastRenderedPageBreak/>
              <w:t>丢包率小于0.1%（ 12小时，速率为链路承诺速率的90%的前提下）；端到端的电路误码率≤1×10-7 ，端到端的电路传输时延小于10 x 0.001 x G   毫秒 ( G距离，单位为KM )；电路应可以自愈，光缆线路单点故障业务保护倒换时间应 ≤ 160ms；在自愈保护机制失效的情况下，全程电路应在4小时内恢复；进行全网统一的时钟配置。</w:t>
            </w:r>
          </w:p>
        </w:tc>
        <w:tc>
          <w:tcPr>
            <w:tcW w:w="3538" w:type="dxa"/>
            <w:vAlign w:val="center"/>
          </w:tcPr>
          <w:p w:rsidR="00404431" w:rsidRDefault="005D7FA0">
            <w:pPr>
              <w:spacing w:line="360" w:lineRule="auto"/>
              <w:ind w:rightChars="346" w:right="727" w:firstLineChars="200" w:firstLine="480"/>
              <w:rPr>
                <w:rFonts w:ascii="宋体" w:hAnsi="宋体"/>
                <w:sz w:val="24"/>
              </w:rPr>
            </w:pPr>
            <w:r>
              <w:rPr>
                <w:rFonts w:ascii="宋体" w:hAnsi="宋体"/>
                <w:sz w:val="24"/>
              </w:rPr>
              <w:lastRenderedPageBreak/>
              <w:t>接入链路端到端平均时延小于10ms，时延抖</w:t>
            </w:r>
            <w:r>
              <w:rPr>
                <w:rFonts w:ascii="宋体" w:hAnsi="宋体"/>
                <w:sz w:val="24"/>
              </w:rPr>
              <w:lastRenderedPageBreak/>
              <w:t>动小于20ms，丢包率小于0.1%（ 12小时，速率为链路承诺速率的90%的前提下）；端到端的电路误码率≤1×10-7 ，端到端的电路传输时延小于10 x 0.001 x G   毫秒 ( G距离，单位为KM )；电路应可以自愈，光缆线路单点故障业务保护倒换时间应 ≤ 160ms；在自愈保护机制失效的情况下，全程电路应在4小时内恢复；进行全网统一的时钟配置。</w:t>
            </w:r>
          </w:p>
        </w:tc>
      </w:tr>
      <w:tr w:rsidR="00404431">
        <w:tc>
          <w:tcPr>
            <w:tcW w:w="1526" w:type="dxa"/>
            <w:vAlign w:val="center"/>
          </w:tcPr>
          <w:p w:rsidR="00404431" w:rsidRDefault="005D7FA0">
            <w:pPr>
              <w:spacing w:line="360" w:lineRule="auto"/>
              <w:rPr>
                <w:rFonts w:ascii="宋体" w:hAnsi="宋体"/>
                <w:sz w:val="24"/>
              </w:rPr>
            </w:pPr>
            <w:r>
              <w:rPr>
                <w:rFonts w:ascii="宋体" w:hAnsi="宋体"/>
                <w:sz w:val="24"/>
              </w:rPr>
              <w:lastRenderedPageBreak/>
              <w:t>运维及售后服务</w:t>
            </w:r>
          </w:p>
        </w:tc>
        <w:tc>
          <w:tcPr>
            <w:tcW w:w="3468" w:type="dxa"/>
            <w:vAlign w:val="center"/>
          </w:tcPr>
          <w:p w:rsidR="00404431" w:rsidRDefault="005D7FA0">
            <w:pPr>
              <w:spacing w:line="360" w:lineRule="auto"/>
              <w:ind w:firstLineChars="200" w:firstLine="480"/>
              <w:rPr>
                <w:rFonts w:ascii="宋体" w:hAnsi="宋体"/>
                <w:sz w:val="24"/>
              </w:rPr>
            </w:pPr>
            <w:r>
              <w:rPr>
                <w:rFonts w:ascii="宋体" w:hAnsi="宋体" w:hint="eastAsia"/>
                <w:sz w:val="24"/>
              </w:rPr>
              <w:t>1.网络接入配置规划、调整服务。2</w:t>
            </w:r>
            <w:r>
              <w:rPr>
                <w:rFonts w:ascii="宋体" w:hAnsi="宋体"/>
                <w:sz w:val="24"/>
              </w:rPr>
              <w:t>.网络接入安全分析、调整、加固服务。</w:t>
            </w:r>
            <w:r>
              <w:rPr>
                <w:rFonts w:ascii="宋体" w:hAnsi="宋体" w:hint="eastAsia"/>
                <w:sz w:val="24"/>
              </w:rPr>
              <w:t>3</w:t>
            </w:r>
            <w:r>
              <w:rPr>
                <w:rFonts w:ascii="宋体" w:hAnsi="宋体"/>
                <w:sz w:val="24"/>
              </w:rPr>
              <w:t>.保证双线路双运营商，主备线路动态切换、总可靠性不低于</w:t>
            </w:r>
            <w:r>
              <w:rPr>
                <w:rFonts w:ascii="宋体" w:hAnsi="宋体" w:hint="eastAsia"/>
                <w:sz w:val="24"/>
              </w:rPr>
              <w:t>9</w:t>
            </w:r>
            <w:r>
              <w:rPr>
                <w:rFonts w:ascii="宋体" w:hAnsi="宋体"/>
                <w:sz w:val="24"/>
              </w:rPr>
              <w:t>9.99%。</w:t>
            </w:r>
            <w:r>
              <w:rPr>
                <w:rFonts w:ascii="宋体" w:hAnsi="宋体" w:hint="eastAsia"/>
                <w:sz w:val="24"/>
              </w:rPr>
              <w:t>4</w:t>
            </w:r>
            <w:r>
              <w:rPr>
                <w:rFonts w:ascii="宋体" w:hAnsi="宋体"/>
                <w:sz w:val="24"/>
              </w:rPr>
              <w:t>.网络接入设备远程维护、配置分析调整、配置备份、还原服务。</w:t>
            </w:r>
            <w:r>
              <w:rPr>
                <w:rFonts w:ascii="宋体" w:hAnsi="宋体" w:hint="eastAsia"/>
                <w:sz w:val="24"/>
              </w:rPr>
              <w:t>5</w:t>
            </w:r>
            <w:r>
              <w:rPr>
                <w:rFonts w:ascii="宋体" w:hAnsi="宋体"/>
                <w:sz w:val="24"/>
              </w:rPr>
              <w:t>.重要时期提供专人响应用户紧急请求，协助定位、解决故障。</w:t>
            </w:r>
            <w:r>
              <w:rPr>
                <w:rFonts w:ascii="宋体" w:hAnsi="宋体" w:hint="eastAsia"/>
                <w:sz w:val="24"/>
              </w:rPr>
              <w:t>6</w:t>
            </w:r>
            <w:r>
              <w:rPr>
                <w:rFonts w:ascii="宋体" w:hAnsi="宋体"/>
                <w:sz w:val="24"/>
              </w:rPr>
              <w:t>.提供7x24小时</w:t>
            </w:r>
            <w:r>
              <w:rPr>
                <w:rFonts w:ascii="宋体" w:hAnsi="宋体" w:hint="eastAsia"/>
                <w:sz w:val="24"/>
              </w:rPr>
              <w:t>链路</w:t>
            </w:r>
            <w:r>
              <w:rPr>
                <w:rFonts w:ascii="宋体" w:hAnsi="宋体"/>
                <w:sz w:val="24"/>
              </w:rPr>
              <w:t>及设备监控、7x24小时电话技术支持、5x8小时现场技术支持</w:t>
            </w:r>
            <w:r>
              <w:rPr>
                <w:rFonts w:ascii="宋体" w:hAnsi="宋体" w:hint="eastAsia"/>
                <w:sz w:val="24"/>
              </w:rPr>
              <w:t>。7</w:t>
            </w:r>
            <w:r>
              <w:rPr>
                <w:rFonts w:ascii="宋体" w:hAnsi="宋体"/>
                <w:sz w:val="24"/>
              </w:rPr>
              <w:t>.远程巡检。</w:t>
            </w:r>
            <w:r>
              <w:rPr>
                <w:rFonts w:ascii="宋体" w:hAnsi="宋体" w:hint="eastAsia"/>
                <w:sz w:val="24"/>
              </w:rPr>
              <w:t>8.提供备件先行服务，如用户侧网络接入设备出现故障，优先更换设备，保证用户接入能力不降低。</w:t>
            </w:r>
          </w:p>
        </w:tc>
        <w:tc>
          <w:tcPr>
            <w:tcW w:w="3538" w:type="dxa"/>
            <w:vAlign w:val="center"/>
          </w:tcPr>
          <w:p w:rsidR="00404431" w:rsidRDefault="005D7FA0">
            <w:pPr>
              <w:spacing w:line="360" w:lineRule="auto"/>
              <w:ind w:rightChars="346" w:right="727" w:firstLineChars="200" w:firstLine="480"/>
              <w:rPr>
                <w:rFonts w:ascii="宋体" w:hAnsi="宋体"/>
                <w:sz w:val="24"/>
              </w:rPr>
            </w:pPr>
            <w:r>
              <w:rPr>
                <w:rFonts w:ascii="宋体" w:hAnsi="宋体" w:hint="eastAsia"/>
                <w:sz w:val="24"/>
              </w:rPr>
              <w:t>1.网络接入配置规划、调整服务。2</w:t>
            </w:r>
            <w:r>
              <w:rPr>
                <w:rFonts w:ascii="宋体" w:hAnsi="宋体"/>
                <w:sz w:val="24"/>
              </w:rPr>
              <w:t>.网络接入安全分析、调整、加固服务。</w:t>
            </w:r>
            <w:r>
              <w:rPr>
                <w:rFonts w:ascii="宋体" w:hAnsi="宋体" w:hint="eastAsia"/>
                <w:sz w:val="24"/>
              </w:rPr>
              <w:t>3</w:t>
            </w:r>
            <w:r>
              <w:rPr>
                <w:rFonts w:ascii="宋体" w:hAnsi="宋体"/>
                <w:sz w:val="24"/>
              </w:rPr>
              <w:t>.保证双线路双运营商，主备线路动态切换、总可靠性不低于</w:t>
            </w:r>
            <w:r>
              <w:rPr>
                <w:rFonts w:ascii="宋体" w:hAnsi="宋体" w:hint="eastAsia"/>
                <w:sz w:val="24"/>
              </w:rPr>
              <w:t>9</w:t>
            </w:r>
            <w:r>
              <w:rPr>
                <w:rFonts w:ascii="宋体" w:hAnsi="宋体"/>
                <w:sz w:val="24"/>
              </w:rPr>
              <w:t>9.99%。</w:t>
            </w:r>
            <w:r>
              <w:rPr>
                <w:rFonts w:ascii="宋体" w:hAnsi="宋体" w:hint="eastAsia"/>
                <w:sz w:val="24"/>
              </w:rPr>
              <w:t>4</w:t>
            </w:r>
            <w:r>
              <w:rPr>
                <w:rFonts w:ascii="宋体" w:hAnsi="宋体"/>
                <w:sz w:val="24"/>
              </w:rPr>
              <w:t>.网络接入设备远程维护、配置分析调整、配置备份、还原服务。</w:t>
            </w:r>
            <w:r>
              <w:rPr>
                <w:rFonts w:ascii="宋体" w:hAnsi="宋体" w:hint="eastAsia"/>
                <w:sz w:val="24"/>
              </w:rPr>
              <w:t>5</w:t>
            </w:r>
            <w:r>
              <w:rPr>
                <w:rFonts w:ascii="宋体" w:hAnsi="宋体"/>
                <w:sz w:val="24"/>
              </w:rPr>
              <w:t>.重要时期提供专人响应用户紧急请求，协助定位、解决故障。</w:t>
            </w:r>
            <w:r>
              <w:rPr>
                <w:rFonts w:ascii="宋体" w:hAnsi="宋体" w:hint="eastAsia"/>
                <w:sz w:val="24"/>
              </w:rPr>
              <w:t>6</w:t>
            </w:r>
            <w:r>
              <w:rPr>
                <w:rFonts w:ascii="宋体" w:hAnsi="宋体"/>
                <w:sz w:val="24"/>
              </w:rPr>
              <w:t>.提供7x24小时</w:t>
            </w:r>
            <w:r>
              <w:rPr>
                <w:rFonts w:ascii="宋体" w:hAnsi="宋体" w:hint="eastAsia"/>
                <w:sz w:val="24"/>
              </w:rPr>
              <w:t>链路</w:t>
            </w:r>
            <w:r>
              <w:rPr>
                <w:rFonts w:ascii="宋体" w:hAnsi="宋体"/>
                <w:sz w:val="24"/>
              </w:rPr>
              <w:t>及设备监控、7x24小时电话技术支持、5x8小时现场技术支持</w:t>
            </w:r>
            <w:r>
              <w:rPr>
                <w:rFonts w:ascii="宋体" w:hAnsi="宋体" w:hint="eastAsia"/>
                <w:sz w:val="24"/>
              </w:rPr>
              <w:t>。7</w:t>
            </w:r>
            <w:r>
              <w:rPr>
                <w:rFonts w:ascii="宋体" w:hAnsi="宋体"/>
                <w:sz w:val="24"/>
              </w:rPr>
              <w:t>.远程巡检。</w:t>
            </w:r>
            <w:r>
              <w:rPr>
                <w:rFonts w:ascii="宋体" w:hAnsi="宋体" w:hint="eastAsia"/>
                <w:sz w:val="24"/>
              </w:rPr>
              <w:t>8.提供</w:t>
            </w:r>
            <w:r>
              <w:rPr>
                <w:rFonts w:ascii="宋体" w:hAnsi="宋体" w:hint="eastAsia"/>
                <w:sz w:val="24"/>
              </w:rPr>
              <w:lastRenderedPageBreak/>
              <w:t>备件先行服务，如用户侧网络接入设备出现故障，优先更换设备，保证用户接入能力不降低。</w:t>
            </w:r>
          </w:p>
        </w:tc>
      </w:tr>
      <w:tr w:rsidR="00404431">
        <w:tc>
          <w:tcPr>
            <w:tcW w:w="1526" w:type="dxa"/>
            <w:vAlign w:val="center"/>
          </w:tcPr>
          <w:p w:rsidR="00404431" w:rsidRDefault="005D7FA0">
            <w:pPr>
              <w:spacing w:line="360" w:lineRule="auto"/>
              <w:rPr>
                <w:rFonts w:ascii="宋体" w:hAnsi="宋体"/>
                <w:sz w:val="24"/>
              </w:rPr>
            </w:pPr>
            <w:r>
              <w:rPr>
                <w:rFonts w:ascii="宋体" w:hAnsi="宋体"/>
                <w:sz w:val="24"/>
              </w:rPr>
              <w:lastRenderedPageBreak/>
              <w:t>故障响应</w:t>
            </w:r>
          </w:p>
        </w:tc>
        <w:tc>
          <w:tcPr>
            <w:tcW w:w="3468" w:type="dxa"/>
            <w:vAlign w:val="center"/>
          </w:tcPr>
          <w:p w:rsidR="00404431" w:rsidRDefault="005D7FA0">
            <w:pPr>
              <w:spacing w:line="360" w:lineRule="auto"/>
              <w:ind w:firstLineChars="200" w:firstLine="480"/>
              <w:rPr>
                <w:rFonts w:ascii="宋体" w:hAnsi="宋体"/>
                <w:sz w:val="24"/>
              </w:rPr>
            </w:pPr>
            <w:r>
              <w:rPr>
                <w:rFonts w:ascii="宋体" w:hAnsi="宋体"/>
                <w:sz w:val="24"/>
              </w:rPr>
              <w:t>不论在何时提交的故障申报，在5分钟之内予以响应。10分钟内联系用户，在4小时内恢复系统正常运行。</w:t>
            </w:r>
          </w:p>
        </w:tc>
        <w:tc>
          <w:tcPr>
            <w:tcW w:w="3538" w:type="dxa"/>
            <w:vAlign w:val="center"/>
          </w:tcPr>
          <w:p w:rsidR="00404431" w:rsidRDefault="005D7FA0">
            <w:pPr>
              <w:spacing w:line="360" w:lineRule="auto"/>
              <w:ind w:rightChars="346" w:right="727" w:firstLineChars="200" w:firstLine="480"/>
              <w:rPr>
                <w:rFonts w:ascii="宋体" w:hAnsi="宋体"/>
                <w:sz w:val="24"/>
              </w:rPr>
            </w:pPr>
            <w:r>
              <w:rPr>
                <w:rFonts w:ascii="宋体" w:hAnsi="宋体"/>
                <w:sz w:val="24"/>
              </w:rPr>
              <w:t>不论在何时提交的故障申报，在5分钟之内予以响应。10分钟内联系用户，在4小时内恢复系统正常运行。</w:t>
            </w:r>
          </w:p>
        </w:tc>
      </w:tr>
    </w:tbl>
    <w:p w:rsidR="00404431" w:rsidRDefault="00404431"/>
    <w:p w:rsidR="00404431" w:rsidRDefault="005D7FA0">
      <w:pPr>
        <w:pStyle w:val="ab"/>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404431" w:rsidRDefault="005D7FA0">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404431" w:rsidRDefault="005D7FA0">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404431" w:rsidRDefault="005D7FA0">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404431" w:rsidRDefault="005D7FA0">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404431" w:rsidRDefault="005D7FA0">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404431" w:rsidRDefault="005D7FA0">
      <w:pPr>
        <w:pStyle w:val="ab"/>
        <w:numPr>
          <w:ilvl w:val="0"/>
          <w:numId w:val="2"/>
        </w:numPr>
        <w:spacing w:line="360" w:lineRule="auto"/>
        <w:ind w:firstLineChars="0"/>
        <w:jc w:val="left"/>
        <w:rPr>
          <w:rFonts w:ascii="宋体" w:hAnsi="宋体"/>
          <w:b/>
          <w:szCs w:val="21"/>
        </w:rPr>
      </w:pPr>
      <w:bookmarkStart w:id="2" w:name="OLE_LINK2"/>
      <w:r>
        <w:rPr>
          <w:rFonts w:ascii="宋体" w:hAnsi="宋体" w:hint="eastAsia"/>
          <w:b/>
          <w:szCs w:val="21"/>
        </w:rPr>
        <w:t>采购文件</w:t>
      </w:r>
      <w:bookmarkEnd w:id="2"/>
      <w:r>
        <w:rPr>
          <w:rFonts w:ascii="宋体" w:hAnsi="宋体" w:hint="eastAsia"/>
          <w:b/>
          <w:szCs w:val="21"/>
        </w:rPr>
        <w:t>编写：</w:t>
      </w:r>
    </w:p>
    <w:p w:rsidR="00404431" w:rsidRDefault="005D7FA0">
      <w:pPr>
        <w:widowControl/>
        <w:spacing w:line="360" w:lineRule="auto"/>
        <w:jc w:val="left"/>
        <w:rPr>
          <w:rFonts w:ascii="宋体" w:hAnsi="宋体"/>
          <w:bCs/>
          <w:szCs w:val="21"/>
        </w:rPr>
      </w:pPr>
      <w:r>
        <w:rPr>
          <w:rFonts w:ascii="宋体" w:hAnsi="宋体" w:hint="eastAsia"/>
          <w:bCs/>
          <w:szCs w:val="21"/>
        </w:rPr>
        <w:t>1</w:t>
      </w:r>
      <w:bookmarkStart w:id="3" w:name="OLE_LINK4"/>
      <w:r>
        <w:rPr>
          <w:rFonts w:ascii="宋体" w:hAnsi="宋体" w:hint="eastAsia"/>
          <w:bCs/>
          <w:szCs w:val="21"/>
        </w:rPr>
        <w:t>．采购文件</w:t>
      </w:r>
      <w:bookmarkEnd w:id="3"/>
      <w:r>
        <w:rPr>
          <w:rFonts w:ascii="宋体" w:hAnsi="宋体" w:hint="eastAsia"/>
          <w:bCs/>
          <w:szCs w:val="21"/>
        </w:rPr>
        <w:t>应以中文书写。</w:t>
      </w:r>
    </w:p>
    <w:p w:rsidR="00404431" w:rsidRDefault="005D7FA0">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404431" w:rsidRDefault="005D7FA0">
      <w:pPr>
        <w:widowControl/>
        <w:spacing w:line="360" w:lineRule="auto"/>
        <w:jc w:val="left"/>
        <w:rPr>
          <w:rFonts w:ascii="宋体" w:hAnsi="宋体"/>
          <w:bCs/>
          <w:szCs w:val="21"/>
        </w:rPr>
      </w:pPr>
      <w:r>
        <w:rPr>
          <w:rFonts w:ascii="宋体" w:hAnsi="宋体" w:hint="eastAsia"/>
          <w:bCs/>
          <w:szCs w:val="21"/>
        </w:rPr>
        <w:t>1）企业营业执照复印件（加盖公章）</w:t>
      </w:r>
    </w:p>
    <w:p w:rsidR="00404431" w:rsidRDefault="005D7FA0">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404431" w:rsidRDefault="005D7FA0">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404431" w:rsidRDefault="005D7FA0">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404431">
        <w:tc>
          <w:tcPr>
            <w:tcW w:w="424"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404431">
        <w:tc>
          <w:tcPr>
            <w:tcW w:w="424"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404431" w:rsidRDefault="00404431">
            <w:pPr>
              <w:widowControl/>
              <w:spacing w:line="360" w:lineRule="auto"/>
              <w:jc w:val="center"/>
              <w:rPr>
                <w:rFonts w:ascii="宋体" w:hAnsi="宋体"/>
                <w:bCs/>
                <w:kern w:val="0"/>
                <w:sz w:val="20"/>
                <w:szCs w:val="21"/>
              </w:rPr>
            </w:pPr>
          </w:p>
        </w:tc>
        <w:tc>
          <w:tcPr>
            <w:tcW w:w="1355" w:type="pct"/>
            <w:vAlign w:val="center"/>
          </w:tcPr>
          <w:p w:rsidR="00404431" w:rsidRDefault="00404431">
            <w:pPr>
              <w:widowControl/>
              <w:spacing w:line="360" w:lineRule="auto"/>
              <w:jc w:val="center"/>
              <w:rPr>
                <w:rFonts w:ascii="宋体" w:hAnsi="宋体"/>
                <w:bCs/>
                <w:kern w:val="0"/>
                <w:sz w:val="20"/>
                <w:szCs w:val="21"/>
              </w:rPr>
            </w:pPr>
          </w:p>
        </w:tc>
        <w:tc>
          <w:tcPr>
            <w:tcW w:w="1696" w:type="pct"/>
            <w:vAlign w:val="center"/>
          </w:tcPr>
          <w:p w:rsidR="00404431" w:rsidRDefault="00404431">
            <w:pPr>
              <w:widowControl/>
              <w:spacing w:line="360" w:lineRule="auto"/>
              <w:jc w:val="center"/>
              <w:rPr>
                <w:rFonts w:ascii="宋体" w:hAnsi="宋体"/>
                <w:bCs/>
                <w:kern w:val="0"/>
                <w:sz w:val="20"/>
                <w:szCs w:val="21"/>
              </w:rPr>
            </w:pPr>
          </w:p>
        </w:tc>
      </w:tr>
      <w:tr w:rsidR="00404431">
        <w:tc>
          <w:tcPr>
            <w:tcW w:w="424"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404431" w:rsidRDefault="00404431">
            <w:pPr>
              <w:widowControl/>
              <w:spacing w:line="360" w:lineRule="auto"/>
              <w:jc w:val="center"/>
              <w:rPr>
                <w:rFonts w:ascii="宋体" w:hAnsi="宋体"/>
                <w:bCs/>
                <w:kern w:val="0"/>
                <w:sz w:val="20"/>
                <w:szCs w:val="21"/>
              </w:rPr>
            </w:pPr>
          </w:p>
        </w:tc>
        <w:tc>
          <w:tcPr>
            <w:tcW w:w="1355" w:type="pct"/>
            <w:vAlign w:val="center"/>
          </w:tcPr>
          <w:p w:rsidR="00404431" w:rsidRDefault="00404431">
            <w:pPr>
              <w:widowControl/>
              <w:spacing w:line="360" w:lineRule="auto"/>
              <w:jc w:val="center"/>
              <w:rPr>
                <w:rFonts w:ascii="宋体" w:hAnsi="宋体"/>
                <w:bCs/>
                <w:kern w:val="0"/>
                <w:sz w:val="20"/>
                <w:szCs w:val="21"/>
              </w:rPr>
            </w:pPr>
          </w:p>
        </w:tc>
        <w:tc>
          <w:tcPr>
            <w:tcW w:w="1696" w:type="pct"/>
            <w:vAlign w:val="center"/>
          </w:tcPr>
          <w:p w:rsidR="00404431" w:rsidRDefault="00404431">
            <w:pPr>
              <w:widowControl/>
              <w:spacing w:line="360" w:lineRule="auto"/>
              <w:jc w:val="center"/>
              <w:rPr>
                <w:rFonts w:ascii="宋体" w:hAnsi="宋体"/>
                <w:bCs/>
                <w:kern w:val="0"/>
                <w:sz w:val="20"/>
                <w:szCs w:val="21"/>
              </w:rPr>
            </w:pPr>
          </w:p>
        </w:tc>
      </w:tr>
      <w:tr w:rsidR="00404431">
        <w:tc>
          <w:tcPr>
            <w:tcW w:w="424"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404431" w:rsidRDefault="00404431">
            <w:pPr>
              <w:widowControl/>
              <w:spacing w:line="360" w:lineRule="auto"/>
              <w:jc w:val="center"/>
              <w:rPr>
                <w:rFonts w:ascii="宋体" w:hAnsi="宋体"/>
                <w:bCs/>
                <w:kern w:val="0"/>
                <w:sz w:val="20"/>
                <w:szCs w:val="21"/>
              </w:rPr>
            </w:pPr>
          </w:p>
        </w:tc>
        <w:tc>
          <w:tcPr>
            <w:tcW w:w="1355" w:type="pct"/>
            <w:vAlign w:val="center"/>
          </w:tcPr>
          <w:p w:rsidR="00404431" w:rsidRDefault="00404431">
            <w:pPr>
              <w:widowControl/>
              <w:spacing w:line="360" w:lineRule="auto"/>
              <w:jc w:val="center"/>
              <w:rPr>
                <w:rFonts w:ascii="宋体" w:hAnsi="宋体"/>
                <w:bCs/>
                <w:kern w:val="0"/>
                <w:sz w:val="20"/>
                <w:szCs w:val="21"/>
              </w:rPr>
            </w:pPr>
          </w:p>
        </w:tc>
        <w:tc>
          <w:tcPr>
            <w:tcW w:w="1696" w:type="pct"/>
            <w:vAlign w:val="center"/>
          </w:tcPr>
          <w:p w:rsidR="00404431" w:rsidRDefault="00404431">
            <w:pPr>
              <w:widowControl/>
              <w:spacing w:line="360" w:lineRule="auto"/>
              <w:jc w:val="center"/>
              <w:rPr>
                <w:rFonts w:ascii="宋体" w:hAnsi="宋体"/>
                <w:bCs/>
                <w:kern w:val="0"/>
                <w:sz w:val="20"/>
                <w:szCs w:val="21"/>
              </w:rPr>
            </w:pPr>
          </w:p>
        </w:tc>
      </w:tr>
      <w:tr w:rsidR="00404431">
        <w:tc>
          <w:tcPr>
            <w:tcW w:w="424"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404431" w:rsidRDefault="00404431">
            <w:pPr>
              <w:widowControl/>
              <w:spacing w:line="360" w:lineRule="auto"/>
              <w:jc w:val="center"/>
              <w:rPr>
                <w:rFonts w:ascii="宋体" w:hAnsi="宋体"/>
                <w:bCs/>
                <w:kern w:val="0"/>
                <w:sz w:val="20"/>
                <w:szCs w:val="21"/>
              </w:rPr>
            </w:pPr>
          </w:p>
        </w:tc>
        <w:tc>
          <w:tcPr>
            <w:tcW w:w="1355" w:type="pct"/>
            <w:vAlign w:val="center"/>
          </w:tcPr>
          <w:p w:rsidR="00404431" w:rsidRDefault="00404431">
            <w:pPr>
              <w:widowControl/>
              <w:spacing w:line="360" w:lineRule="auto"/>
              <w:jc w:val="center"/>
              <w:rPr>
                <w:rFonts w:ascii="宋体" w:hAnsi="宋体"/>
                <w:bCs/>
                <w:kern w:val="0"/>
                <w:sz w:val="20"/>
                <w:szCs w:val="21"/>
              </w:rPr>
            </w:pPr>
          </w:p>
        </w:tc>
        <w:tc>
          <w:tcPr>
            <w:tcW w:w="1696" w:type="pct"/>
            <w:vAlign w:val="center"/>
          </w:tcPr>
          <w:p w:rsidR="00404431" w:rsidRDefault="00404431">
            <w:pPr>
              <w:widowControl/>
              <w:spacing w:line="360" w:lineRule="auto"/>
              <w:jc w:val="center"/>
              <w:rPr>
                <w:rFonts w:ascii="宋体" w:hAnsi="宋体"/>
                <w:bCs/>
                <w:kern w:val="0"/>
                <w:sz w:val="20"/>
                <w:szCs w:val="21"/>
              </w:rPr>
            </w:pPr>
          </w:p>
        </w:tc>
      </w:tr>
      <w:tr w:rsidR="00404431">
        <w:tc>
          <w:tcPr>
            <w:tcW w:w="424" w:type="pct"/>
            <w:vAlign w:val="center"/>
          </w:tcPr>
          <w:p w:rsidR="00404431" w:rsidRDefault="005D7FA0">
            <w:pPr>
              <w:widowControl/>
              <w:spacing w:line="360" w:lineRule="auto"/>
              <w:jc w:val="center"/>
              <w:rPr>
                <w:rFonts w:ascii="宋体" w:hAnsi="宋体"/>
                <w:bCs/>
                <w:kern w:val="0"/>
                <w:sz w:val="20"/>
                <w:szCs w:val="21"/>
              </w:rPr>
            </w:pPr>
            <w:r>
              <w:rPr>
                <w:rFonts w:ascii="宋体" w:hAnsi="宋体" w:hint="eastAsia"/>
                <w:bCs/>
                <w:kern w:val="0"/>
                <w:sz w:val="20"/>
                <w:szCs w:val="21"/>
              </w:rPr>
              <w:lastRenderedPageBreak/>
              <w:t>……</w:t>
            </w:r>
          </w:p>
        </w:tc>
        <w:tc>
          <w:tcPr>
            <w:tcW w:w="1525" w:type="pct"/>
            <w:vAlign w:val="center"/>
          </w:tcPr>
          <w:p w:rsidR="00404431" w:rsidRDefault="00404431">
            <w:pPr>
              <w:widowControl/>
              <w:spacing w:line="360" w:lineRule="auto"/>
              <w:jc w:val="center"/>
              <w:rPr>
                <w:rFonts w:ascii="宋体" w:hAnsi="宋体"/>
                <w:bCs/>
                <w:kern w:val="0"/>
                <w:sz w:val="20"/>
                <w:szCs w:val="21"/>
              </w:rPr>
            </w:pPr>
          </w:p>
        </w:tc>
        <w:tc>
          <w:tcPr>
            <w:tcW w:w="1355" w:type="pct"/>
            <w:vAlign w:val="center"/>
          </w:tcPr>
          <w:p w:rsidR="00404431" w:rsidRDefault="00404431">
            <w:pPr>
              <w:widowControl/>
              <w:spacing w:line="360" w:lineRule="auto"/>
              <w:jc w:val="center"/>
              <w:rPr>
                <w:rFonts w:ascii="宋体" w:hAnsi="宋体"/>
                <w:bCs/>
                <w:kern w:val="0"/>
                <w:sz w:val="20"/>
                <w:szCs w:val="21"/>
              </w:rPr>
            </w:pPr>
          </w:p>
        </w:tc>
        <w:tc>
          <w:tcPr>
            <w:tcW w:w="1696" w:type="pct"/>
            <w:vAlign w:val="center"/>
          </w:tcPr>
          <w:p w:rsidR="00404431" w:rsidRDefault="00404431">
            <w:pPr>
              <w:widowControl/>
              <w:spacing w:line="360" w:lineRule="auto"/>
              <w:jc w:val="center"/>
              <w:rPr>
                <w:rFonts w:ascii="宋体" w:hAnsi="宋体"/>
                <w:bCs/>
                <w:kern w:val="0"/>
                <w:sz w:val="20"/>
                <w:szCs w:val="21"/>
              </w:rPr>
            </w:pPr>
          </w:p>
        </w:tc>
      </w:tr>
    </w:tbl>
    <w:p w:rsidR="00404431" w:rsidRDefault="005D7FA0">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404431" w:rsidRDefault="005D7FA0">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4" w:name="OLE_LINK9"/>
      <w:bookmarkStart w:id="5" w:name="OLE_LINK5"/>
      <w:r>
        <w:rPr>
          <w:rFonts w:ascii="宋体" w:hAnsi="宋体" w:hint="eastAsia"/>
          <w:bCs/>
          <w:szCs w:val="21"/>
        </w:rPr>
        <w:t>采购</w:t>
      </w:r>
      <w:bookmarkEnd w:id="4"/>
      <w:r>
        <w:rPr>
          <w:rFonts w:ascii="宋体" w:hAnsi="宋体" w:hint="eastAsia"/>
          <w:bCs/>
          <w:szCs w:val="21"/>
        </w:rPr>
        <w:t>文件</w:t>
      </w:r>
      <w:bookmarkEnd w:id="5"/>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404431" w:rsidRDefault="005D7FA0">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404431" w:rsidRDefault="005D7FA0">
      <w:pPr>
        <w:widowControl/>
        <w:spacing w:line="360" w:lineRule="auto"/>
        <w:jc w:val="left"/>
        <w:rPr>
          <w:rFonts w:ascii="宋体" w:hAnsi="宋体"/>
          <w:bCs/>
          <w:szCs w:val="21"/>
        </w:rPr>
      </w:pPr>
      <w:r>
        <w:rPr>
          <w:rFonts w:ascii="宋体" w:hAnsi="宋体" w:hint="eastAsia"/>
          <w:bCs/>
          <w:szCs w:val="21"/>
        </w:rPr>
        <w:t>7）报价单</w:t>
      </w:r>
    </w:p>
    <w:p w:rsidR="00404431" w:rsidRDefault="005D7FA0">
      <w:pPr>
        <w:widowControl/>
        <w:spacing w:line="360" w:lineRule="auto"/>
        <w:jc w:val="left"/>
        <w:rPr>
          <w:rFonts w:ascii="宋体" w:hAnsi="宋体"/>
          <w:szCs w:val="21"/>
        </w:rPr>
      </w:pPr>
      <w:r>
        <w:rPr>
          <w:rFonts w:ascii="宋体" w:hAnsi="宋体" w:hint="eastAsia"/>
          <w:szCs w:val="21"/>
        </w:rPr>
        <w:t>8）</w:t>
      </w:r>
      <w:bookmarkStart w:id="6" w:name="OLE_LINK6"/>
      <w:r>
        <w:rPr>
          <w:rFonts w:ascii="宋体" w:hAnsi="宋体" w:hint="eastAsia"/>
          <w:bCs/>
          <w:kern w:val="0"/>
          <w:szCs w:val="21"/>
        </w:rPr>
        <w:t>采购文件</w:t>
      </w:r>
      <w:bookmarkEnd w:id="6"/>
      <w:r>
        <w:rPr>
          <w:rFonts w:ascii="宋体" w:hAnsi="宋体"/>
          <w:szCs w:val="21"/>
        </w:rPr>
        <w:t>要求</w:t>
      </w:r>
    </w:p>
    <w:p w:rsidR="00404431" w:rsidRDefault="005D7FA0">
      <w:pPr>
        <w:widowControl/>
        <w:spacing w:line="360" w:lineRule="auto"/>
        <w:jc w:val="left"/>
        <w:rPr>
          <w:rFonts w:ascii="宋体" w:hAnsi="宋体"/>
          <w:szCs w:val="21"/>
        </w:rPr>
      </w:pPr>
      <w:r>
        <w:rPr>
          <w:rFonts w:ascii="宋体" w:hAnsi="宋体" w:hint="eastAsia"/>
          <w:szCs w:val="21"/>
        </w:rPr>
        <w:t>①</w:t>
      </w:r>
      <w:bookmarkStart w:id="7" w:name="OLE_LINK7"/>
      <w:r>
        <w:rPr>
          <w:rFonts w:ascii="宋体" w:hAnsi="宋体" w:hint="eastAsia"/>
          <w:bCs/>
          <w:kern w:val="0"/>
          <w:szCs w:val="21"/>
        </w:rPr>
        <w:t>采购文件</w:t>
      </w:r>
      <w:bookmarkEnd w:id="7"/>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404431" w:rsidRDefault="005D7FA0">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404431" w:rsidRDefault="005D7FA0">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404431" w:rsidRDefault="005D7FA0">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404431" w:rsidRDefault="005D7FA0">
      <w:pPr>
        <w:widowControl/>
        <w:spacing w:line="360" w:lineRule="auto"/>
        <w:jc w:val="left"/>
        <w:rPr>
          <w:rFonts w:ascii="宋体" w:hAnsi="宋体"/>
          <w:bCs/>
          <w:szCs w:val="21"/>
        </w:rPr>
      </w:pPr>
      <w:r>
        <w:rPr>
          <w:rFonts w:ascii="宋体" w:hAnsi="宋体" w:hint="eastAsia"/>
          <w:bCs/>
          <w:szCs w:val="21"/>
        </w:rPr>
        <w:t>1）响应价格高于预算价。</w:t>
      </w:r>
    </w:p>
    <w:p w:rsidR="00404431" w:rsidRDefault="005D7FA0">
      <w:pPr>
        <w:widowControl/>
        <w:spacing w:line="360" w:lineRule="auto"/>
        <w:jc w:val="left"/>
        <w:rPr>
          <w:rFonts w:ascii="宋体" w:hAnsi="宋体"/>
          <w:bCs/>
          <w:szCs w:val="21"/>
        </w:rPr>
      </w:pPr>
      <w:r>
        <w:rPr>
          <w:rFonts w:ascii="宋体" w:hAnsi="宋体" w:hint="eastAsia"/>
          <w:bCs/>
          <w:szCs w:val="21"/>
        </w:rPr>
        <w:t>2）</w:t>
      </w:r>
      <w:bookmarkStart w:id="8" w:name="OLE_LINK11"/>
      <w:bookmarkStart w:id="9" w:name="OLE_LINK10"/>
      <w:r>
        <w:rPr>
          <w:rFonts w:ascii="宋体" w:hAnsi="宋体" w:hint="eastAsia"/>
          <w:bCs/>
          <w:szCs w:val="21"/>
        </w:rPr>
        <w:t>采购文件</w:t>
      </w:r>
      <w:bookmarkEnd w:id="8"/>
      <w:bookmarkEnd w:id="9"/>
      <w:r>
        <w:rPr>
          <w:rFonts w:ascii="宋体" w:hAnsi="宋体" w:hint="eastAsia"/>
          <w:bCs/>
          <w:szCs w:val="21"/>
        </w:rPr>
        <w:t>未密封或逾期送达</w:t>
      </w:r>
      <w:bookmarkStart w:id="10" w:name="OLE_LINK15"/>
      <w:r>
        <w:rPr>
          <w:rFonts w:ascii="宋体" w:hAnsi="宋体" w:hint="eastAsia"/>
          <w:bCs/>
          <w:szCs w:val="21"/>
        </w:rPr>
        <w:t>。</w:t>
      </w:r>
      <w:bookmarkEnd w:id="10"/>
    </w:p>
    <w:p w:rsidR="00404431" w:rsidRDefault="005D7FA0">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404431" w:rsidRDefault="005D7FA0">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404431" w:rsidRDefault="005D7FA0">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404431" w:rsidRDefault="005D7FA0">
      <w:pPr>
        <w:widowControl/>
        <w:spacing w:line="360" w:lineRule="auto"/>
        <w:jc w:val="left"/>
        <w:rPr>
          <w:rFonts w:ascii="宋体" w:hAnsi="宋体"/>
          <w:bCs/>
          <w:szCs w:val="21"/>
        </w:rPr>
      </w:pPr>
      <w:r>
        <w:rPr>
          <w:rFonts w:ascii="宋体" w:hAnsi="宋体" w:hint="eastAsia"/>
          <w:bCs/>
          <w:szCs w:val="21"/>
        </w:rPr>
        <w:t>6）未按采购文件要求制作</w:t>
      </w:r>
      <w:bookmarkStart w:id="11" w:name="OLE_LINK16"/>
      <w:bookmarkStart w:id="12" w:name="OLE_LINK17"/>
      <w:r>
        <w:rPr>
          <w:rFonts w:ascii="宋体" w:hAnsi="宋体" w:hint="eastAsia"/>
          <w:bCs/>
          <w:szCs w:val="21"/>
        </w:rPr>
        <w:t>响应文件</w:t>
      </w:r>
      <w:bookmarkEnd w:id="11"/>
      <w:bookmarkEnd w:id="12"/>
      <w:r>
        <w:rPr>
          <w:rFonts w:ascii="宋体" w:hAnsi="宋体" w:hint="eastAsia"/>
          <w:bCs/>
          <w:szCs w:val="21"/>
        </w:rPr>
        <w:t>。</w:t>
      </w:r>
    </w:p>
    <w:p w:rsidR="00404431" w:rsidRDefault="005D7FA0">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404431" w:rsidRDefault="005D7FA0">
      <w:pPr>
        <w:pStyle w:val="ab"/>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3" w:name="OLE_LINK18"/>
      <w:r>
        <w:rPr>
          <w:rFonts w:ascii="宋体" w:hAnsi="宋体" w:hint="eastAsia"/>
          <w:b/>
          <w:szCs w:val="21"/>
        </w:rPr>
        <w:t>响应</w:t>
      </w:r>
      <w:bookmarkEnd w:id="13"/>
      <w:r>
        <w:rPr>
          <w:rFonts w:ascii="宋体" w:hAnsi="宋体" w:hint="eastAsia"/>
          <w:b/>
          <w:szCs w:val="21"/>
        </w:rPr>
        <w:t>文件时间、递交截止时间、开标时间及地点：</w:t>
      </w:r>
    </w:p>
    <w:p w:rsidR="00404431" w:rsidRDefault="005D7FA0">
      <w:pPr>
        <w:widowControl/>
        <w:spacing w:line="360" w:lineRule="auto"/>
        <w:jc w:val="left"/>
        <w:rPr>
          <w:rFonts w:ascii="宋体" w:hAnsi="宋体"/>
          <w:szCs w:val="21"/>
        </w:rPr>
      </w:pPr>
      <w:r>
        <w:rPr>
          <w:rFonts w:ascii="宋体" w:hAnsi="宋体" w:hint="eastAsia"/>
          <w:szCs w:val="21"/>
        </w:rPr>
        <w:t>1. 递交响应文件时间地点：2025年</w:t>
      </w:r>
      <w:r w:rsidR="003216C9">
        <w:rPr>
          <w:rFonts w:ascii="宋体" w:hAnsi="宋体" w:hint="eastAsia"/>
          <w:szCs w:val="21"/>
        </w:rPr>
        <w:t>12</w:t>
      </w:r>
      <w:r>
        <w:rPr>
          <w:rFonts w:ascii="宋体" w:hAnsi="宋体" w:hint="eastAsia"/>
          <w:szCs w:val="21"/>
        </w:rPr>
        <w:t>月</w:t>
      </w:r>
      <w:r w:rsidR="003216C9">
        <w:rPr>
          <w:rFonts w:ascii="宋体" w:hAnsi="宋体" w:hint="eastAsia"/>
          <w:szCs w:val="21"/>
        </w:rPr>
        <w:t>10</w:t>
      </w:r>
      <w:r>
        <w:rPr>
          <w:rFonts w:ascii="宋体" w:hAnsi="宋体" w:hint="eastAsia"/>
          <w:szCs w:val="21"/>
        </w:rPr>
        <w:t>日8:30（北京时间），中仪大厦10层</w:t>
      </w:r>
      <w:r w:rsidR="003216C9">
        <w:rPr>
          <w:rFonts w:ascii="宋体" w:hAnsi="宋体" w:hint="eastAsia"/>
          <w:szCs w:val="21"/>
        </w:rPr>
        <w:t>小报告厅</w:t>
      </w:r>
      <w:r>
        <w:rPr>
          <w:rFonts w:ascii="宋体" w:hAnsi="宋体" w:hint="eastAsia"/>
          <w:szCs w:val="21"/>
        </w:rPr>
        <w:t>会议室，递交文件截止时间：2025年</w:t>
      </w:r>
      <w:r w:rsidR="003216C9">
        <w:rPr>
          <w:rFonts w:ascii="宋体" w:hAnsi="宋体" w:hint="eastAsia"/>
          <w:szCs w:val="21"/>
        </w:rPr>
        <w:t>12</w:t>
      </w:r>
      <w:r>
        <w:rPr>
          <w:rFonts w:ascii="宋体" w:hAnsi="宋体" w:hint="eastAsia"/>
          <w:szCs w:val="21"/>
        </w:rPr>
        <w:t>月</w:t>
      </w:r>
      <w:r w:rsidR="003216C9">
        <w:rPr>
          <w:rFonts w:ascii="宋体" w:hAnsi="宋体" w:hint="eastAsia"/>
          <w:szCs w:val="21"/>
        </w:rPr>
        <w:t>10</w:t>
      </w:r>
      <w:r>
        <w:rPr>
          <w:rFonts w:ascii="宋体" w:hAnsi="宋体" w:hint="eastAsia"/>
          <w:szCs w:val="21"/>
        </w:rPr>
        <w:t>日 9:00逾期送达或未密封的响应文件恕不接受。</w:t>
      </w:r>
    </w:p>
    <w:p w:rsidR="00404431" w:rsidRDefault="005D7FA0">
      <w:pPr>
        <w:widowControl/>
        <w:spacing w:line="360" w:lineRule="auto"/>
        <w:jc w:val="left"/>
        <w:rPr>
          <w:ins w:id="14" w:author="式 兩儀" w:date="2025-03-17T09:23:00Z"/>
          <w:rFonts w:ascii="宋体" w:hAnsi="宋体"/>
          <w:szCs w:val="21"/>
        </w:rPr>
      </w:pPr>
      <w:r>
        <w:rPr>
          <w:rFonts w:ascii="宋体" w:hAnsi="宋体" w:hint="eastAsia"/>
          <w:szCs w:val="21"/>
        </w:rPr>
        <w:t>2.联系人：鞠老师 88317043</w:t>
      </w:r>
    </w:p>
    <w:p w:rsidR="00404431" w:rsidRDefault="005D7FA0">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404431" w:rsidRDefault="005D7FA0">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404431" w:rsidRDefault="005D7FA0">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w:t>
      </w:r>
      <w:r>
        <w:rPr>
          <w:rFonts w:ascii="宋体" w:hAnsi="宋体" w:hint="eastAsia"/>
          <w:szCs w:val="21"/>
        </w:rPr>
        <w:lastRenderedPageBreak/>
        <w:t>质疑。供应商的质疑应当有明确的请求和必要的证明材料，质疑函的提出须采用政府采购供应商质疑函范本格式。</w:t>
      </w:r>
    </w:p>
    <w:p w:rsidR="00404431" w:rsidRDefault="005D7FA0">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404431" w:rsidRDefault="005D7FA0">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404431" w:rsidRDefault="005D7FA0">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评分细则</w:t>
      </w:r>
    </w:p>
    <w:tbl>
      <w:tblPr>
        <w:tblW w:w="955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740"/>
        <w:gridCol w:w="715"/>
        <w:gridCol w:w="2700"/>
        <w:gridCol w:w="5400"/>
      </w:tblGrid>
      <w:tr w:rsidR="00404431">
        <w:trPr>
          <w:trHeight w:val="331"/>
        </w:trPr>
        <w:tc>
          <w:tcPr>
            <w:tcW w:w="740" w:type="dxa"/>
            <w:vAlign w:val="center"/>
          </w:tcPr>
          <w:p w:rsidR="00404431" w:rsidRDefault="005D7FA0">
            <w:pPr>
              <w:snapToGrid w:val="0"/>
              <w:jc w:val="center"/>
              <w:rPr>
                <w:color w:val="000000"/>
                <w:szCs w:val="21"/>
              </w:rPr>
            </w:pPr>
            <w:r>
              <w:rPr>
                <w:rFonts w:hAnsi="宋体"/>
                <w:color w:val="000000"/>
                <w:szCs w:val="21"/>
              </w:rPr>
              <w:t>序号</w:t>
            </w:r>
          </w:p>
        </w:tc>
        <w:tc>
          <w:tcPr>
            <w:tcW w:w="715" w:type="dxa"/>
            <w:vAlign w:val="center"/>
          </w:tcPr>
          <w:p w:rsidR="00404431" w:rsidRDefault="005D7FA0">
            <w:pPr>
              <w:snapToGrid w:val="0"/>
              <w:jc w:val="center"/>
              <w:rPr>
                <w:color w:val="000000"/>
                <w:szCs w:val="21"/>
              </w:rPr>
            </w:pPr>
            <w:r>
              <w:rPr>
                <w:rFonts w:hAnsi="宋体"/>
                <w:color w:val="000000"/>
                <w:szCs w:val="21"/>
              </w:rPr>
              <w:t>分值</w:t>
            </w:r>
          </w:p>
        </w:tc>
        <w:tc>
          <w:tcPr>
            <w:tcW w:w="2700" w:type="dxa"/>
            <w:vAlign w:val="center"/>
          </w:tcPr>
          <w:p w:rsidR="00404431" w:rsidRDefault="005D7FA0">
            <w:pPr>
              <w:snapToGrid w:val="0"/>
              <w:jc w:val="center"/>
              <w:rPr>
                <w:color w:val="000000"/>
                <w:szCs w:val="21"/>
              </w:rPr>
            </w:pPr>
            <w:r>
              <w:rPr>
                <w:rFonts w:hAnsi="宋体"/>
                <w:color w:val="000000"/>
                <w:szCs w:val="21"/>
              </w:rPr>
              <w:t>评分因素分项</w:t>
            </w:r>
          </w:p>
        </w:tc>
        <w:tc>
          <w:tcPr>
            <w:tcW w:w="5400" w:type="dxa"/>
            <w:vAlign w:val="center"/>
          </w:tcPr>
          <w:p w:rsidR="00404431" w:rsidRDefault="005D7FA0">
            <w:pPr>
              <w:snapToGrid w:val="0"/>
              <w:jc w:val="center"/>
              <w:rPr>
                <w:color w:val="000000"/>
                <w:szCs w:val="21"/>
              </w:rPr>
            </w:pPr>
            <w:r>
              <w:rPr>
                <w:rFonts w:hAnsi="宋体"/>
                <w:color w:val="000000"/>
                <w:szCs w:val="21"/>
              </w:rPr>
              <w:t>评分标准</w:t>
            </w:r>
          </w:p>
        </w:tc>
      </w:tr>
      <w:tr w:rsidR="00404431">
        <w:trPr>
          <w:trHeight w:val="930"/>
        </w:trPr>
        <w:tc>
          <w:tcPr>
            <w:tcW w:w="740" w:type="dxa"/>
            <w:vAlign w:val="center"/>
          </w:tcPr>
          <w:p w:rsidR="00404431" w:rsidRDefault="005D7FA0">
            <w:pPr>
              <w:snapToGrid w:val="0"/>
              <w:jc w:val="center"/>
              <w:rPr>
                <w:color w:val="000000"/>
                <w:szCs w:val="21"/>
              </w:rPr>
            </w:pPr>
            <w:r>
              <w:rPr>
                <w:rFonts w:hAnsi="宋体"/>
                <w:color w:val="000000"/>
                <w:szCs w:val="21"/>
              </w:rPr>
              <w:t>价格</w:t>
            </w:r>
          </w:p>
        </w:tc>
        <w:tc>
          <w:tcPr>
            <w:tcW w:w="715" w:type="dxa"/>
            <w:vAlign w:val="center"/>
          </w:tcPr>
          <w:p w:rsidR="00404431" w:rsidRDefault="005D7FA0">
            <w:pPr>
              <w:snapToGrid w:val="0"/>
              <w:rPr>
                <w:color w:val="000000"/>
                <w:szCs w:val="21"/>
              </w:rPr>
            </w:pPr>
            <w:r>
              <w:rPr>
                <w:color w:val="000000"/>
                <w:szCs w:val="21"/>
              </w:rPr>
              <w:t>30</w:t>
            </w:r>
          </w:p>
        </w:tc>
        <w:tc>
          <w:tcPr>
            <w:tcW w:w="2700" w:type="dxa"/>
            <w:vAlign w:val="center"/>
          </w:tcPr>
          <w:p w:rsidR="00404431" w:rsidRDefault="005D7FA0">
            <w:pPr>
              <w:snapToGrid w:val="0"/>
              <w:rPr>
                <w:kern w:val="0"/>
                <w:sz w:val="22"/>
              </w:rPr>
            </w:pPr>
            <w:r>
              <w:rPr>
                <w:kern w:val="0"/>
                <w:sz w:val="22"/>
              </w:rPr>
              <w:t>评标价格</w:t>
            </w:r>
          </w:p>
        </w:tc>
        <w:tc>
          <w:tcPr>
            <w:tcW w:w="5400" w:type="dxa"/>
            <w:vAlign w:val="center"/>
          </w:tcPr>
          <w:p w:rsidR="00404431" w:rsidRDefault="005D7FA0">
            <w:pPr>
              <w:spacing w:line="259" w:lineRule="auto"/>
              <w:rPr>
                <w:kern w:val="0"/>
                <w:sz w:val="22"/>
              </w:rPr>
            </w:pPr>
            <w:r>
              <w:rPr>
                <w:kern w:val="0"/>
                <w:sz w:val="22"/>
              </w:rPr>
              <w:t>评标价格分数</w:t>
            </w:r>
            <w:r>
              <w:rPr>
                <w:rFonts w:ascii="Calibri" w:eastAsia="Calibri" w:hAnsi="Calibri" w:cs="Calibri"/>
                <w:kern w:val="0"/>
                <w:sz w:val="22"/>
              </w:rPr>
              <w:t>=</w:t>
            </w:r>
            <w:r>
              <w:rPr>
                <w:kern w:val="0"/>
                <w:sz w:val="22"/>
              </w:rPr>
              <w:t>（评标基准价</w:t>
            </w:r>
            <w:r>
              <w:rPr>
                <w:rFonts w:ascii="Calibri" w:eastAsia="Calibri" w:hAnsi="Calibri" w:cs="Calibri"/>
                <w:kern w:val="0"/>
                <w:sz w:val="22"/>
              </w:rPr>
              <w:t>/</w:t>
            </w:r>
            <w:r>
              <w:rPr>
                <w:kern w:val="0"/>
                <w:sz w:val="22"/>
              </w:rPr>
              <w:t>投标报价）</w:t>
            </w:r>
            <w:r>
              <w:rPr>
                <w:rFonts w:ascii="Calibri" w:eastAsia="Calibri" w:hAnsi="Calibri" w:cs="Calibri"/>
                <w:kern w:val="0"/>
                <w:sz w:val="22"/>
              </w:rPr>
              <w:t>×</w:t>
            </w:r>
            <w:r>
              <w:rPr>
                <w:kern w:val="0"/>
                <w:sz w:val="22"/>
              </w:rPr>
              <w:t>价格权重（</w:t>
            </w:r>
            <w:r w:rsidR="00B205C1">
              <w:rPr>
                <w:rFonts w:ascii="Calibri" w:eastAsiaTheme="minorEastAsia" w:hAnsi="Calibri" w:cs="Calibri" w:hint="eastAsia"/>
                <w:kern w:val="0"/>
                <w:sz w:val="22"/>
              </w:rPr>
              <w:t>30</w:t>
            </w:r>
            <w:r>
              <w:rPr>
                <w:rFonts w:ascii="Calibri" w:eastAsia="Calibri" w:hAnsi="Calibri" w:cs="Calibri"/>
                <w:kern w:val="0"/>
                <w:sz w:val="22"/>
              </w:rPr>
              <w:t>%</w:t>
            </w:r>
            <w:r>
              <w:rPr>
                <w:kern w:val="0"/>
                <w:sz w:val="22"/>
              </w:rPr>
              <w:t>）</w:t>
            </w:r>
            <w:r>
              <w:rPr>
                <w:rFonts w:ascii="Calibri" w:eastAsia="Calibri" w:hAnsi="Calibri" w:cs="Calibri"/>
                <w:kern w:val="0"/>
                <w:sz w:val="22"/>
              </w:rPr>
              <w:t>×100</w:t>
            </w:r>
          </w:p>
          <w:p w:rsidR="00404431" w:rsidRDefault="005D7FA0">
            <w:pPr>
              <w:snapToGrid w:val="0"/>
              <w:rPr>
                <w:color w:val="000000"/>
                <w:szCs w:val="21"/>
              </w:rPr>
            </w:pPr>
            <w:r>
              <w:rPr>
                <w:kern w:val="0"/>
                <w:sz w:val="22"/>
              </w:rPr>
              <w:t>备注：实质性响应招标文件要求且价格</w:t>
            </w:r>
            <w:r>
              <w:rPr>
                <w:kern w:val="0"/>
                <w:sz w:val="22"/>
              </w:rPr>
              <w:t xml:space="preserve"> </w:t>
            </w:r>
            <w:r>
              <w:rPr>
                <w:kern w:val="0"/>
                <w:sz w:val="22"/>
              </w:rPr>
              <w:t>低的投标报价为评标基准价</w:t>
            </w:r>
          </w:p>
        </w:tc>
      </w:tr>
      <w:tr w:rsidR="00404431">
        <w:trPr>
          <w:trHeight w:val="420"/>
        </w:trPr>
        <w:tc>
          <w:tcPr>
            <w:tcW w:w="740" w:type="dxa"/>
            <w:vMerge w:val="restart"/>
            <w:vAlign w:val="center"/>
          </w:tcPr>
          <w:p w:rsidR="00404431" w:rsidRDefault="005D7FA0">
            <w:pPr>
              <w:rPr>
                <w:color w:val="000000"/>
                <w:szCs w:val="21"/>
              </w:rPr>
            </w:pPr>
            <w:r>
              <w:rPr>
                <w:rFonts w:hint="eastAsia"/>
                <w:color w:val="000000"/>
                <w:szCs w:val="21"/>
              </w:rPr>
              <w:t>商务部分</w:t>
            </w:r>
          </w:p>
        </w:tc>
        <w:tc>
          <w:tcPr>
            <w:tcW w:w="715" w:type="dxa"/>
            <w:vMerge w:val="restart"/>
            <w:vAlign w:val="center"/>
          </w:tcPr>
          <w:p w:rsidR="00404431" w:rsidRDefault="005D7FA0">
            <w:pPr>
              <w:rPr>
                <w:color w:val="000000"/>
                <w:szCs w:val="21"/>
              </w:rPr>
            </w:pPr>
            <w:r>
              <w:rPr>
                <w:rFonts w:hint="eastAsia"/>
                <w:color w:val="000000"/>
                <w:szCs w:val="21"/>
              </w:rPr>
              <w:t>2</w:t>
            </w:r>
            <w:r>
              <w:rPr>
                <w:color w:val="000000"/>
                <w:szCs w:val="21"/>
              </w:rPr>
              <w:t>5</w:t>
            </w:r>
          </w:p>
        </w:tc>
        <w:tc>
          <w:tcPr>
            <w:tcW w:w="2700" w:type="dxa"/>
            <w:vAlign w:val="center"/>
          </w:tcPr>
          <w:p w:rsidR="00404431" w:rsidRDefault="005D7FA0">
            <w:pPr>
              <w:snapToGrid w:val="0"/>
              <w:rPr>
                <w:kern w:val="0"/>
                <w:sz w:val="22"/>
              </w:rPr>
            </w:pPr>
            <w:r>
              <w:rPr>
                <w:kern w:val="0"/>
                <w:sz w:val="22"/>
              </w:rPr>
              <w:t>对</w:t>
            </w:r>
            <w:r w:rsidR="003F05B2">
              <w:rPr>
                <w:kern w:val="0"/>
                <w:sz w:val="22"/>
              </w:rPr>
              <w:t>响应人</w:t>
            </w:r>
            <w:r>
              <w:rPr>
                <w:kern w:val="0"/>
                <w:sz w:val="22"/>
              </w:rPr>
              <w:t>企业资质的评价</w:t>
            </w:r>
          </w:p>
          <w:p w:rsidR="00404431" w:rsidRDefault="005D7FA0">
            <w:pPr>
              <w:snapToGrid w:val="0"/>
              <w:rPr>
                <w:kern w:val="0"/>
                <w:sz w:val="22"/>
              </w:rPr>
            </w:pPr>
            <w:r>
              <w:rPr>
                <w:kern w:val="0"/>
                <w:sz w:val="22"/>
              </w:rPr>
              <w:t>（</w:t>
            </w:r>
            <w:r>
              <w:rPr>
                <w:kern w:val="0"/>
                <w:sz w:val="22"/>
              </w:rPr>
              <w:t xml:space="preserve">10 </w:t>
            </w:r>
            <w:r>
              <w:rPr>
                <w:kern w:val="0"/>
                <w:sz w:val="22"/>
              </w:rPr>
              <w:t>分）</w:t>
            </w:r>
          </w:p>
        </w:tc>
        <w:tc>
          <w:tcPr>
            <w:tcW w:w="5400" w:type="dxa"/>
            <w:vAlign w:val="center"/>
          </w:tcPr>
          <w:p w:rsidR="00404431" w:rsidRDefault="003F05B2">
            <w:pPr>
              <w:snapToGrid w:val="0"/>
              <w:rPr>
                <w:kern w:val="0"/>
                <w:sz w:val="22"/>
              </w:rPr>
            </w:pPr>
            <w:r>
              <w:rPr>
                <w:rFonts w:hint="eastAsia"/>
                <w:kern w:val="0"/>
                <w:sz w:val="22"/>
              </w:rPr>
              <w:t>响应人</w:t>
            </w:r>
            <w:r w:rsidR="005D7FA0">
              <w:rPr>
                <w:rFonts w:hint="eastAsia"/>
                <w:kern w:val="0"/>
                <w:sz w:val="22"/>
              </w:rPr>
              <w:t>具有</w:t>
            </w:r>
          </w:p>
          <w:p w:rsidR="00404431" w:rsidRDefault="005D7FA0">
            <w:pPr>
              <w:snapToGrid w:val="0"/>
              <w:rPr>
                <w:kern w:val="0"/>
                <w:sz w:val="22"/>
              </w:rPr>
            </w:pPr>
            <w:r>
              <w:rPr>
                <w:rFonts w:hint="eastAsia"/>
                <w:kern w:val="0"/>
                <w:sz w:val="22"/>
              </w:rPr>
              <w:t>（</w:t>
            </w:r>
            <w:r>
              <w:rPr>
                <w:rFonts w:hint="eastAsia"/>
                <w:kern w:val="0"/>
                <w:sz w:val="22"/>
              </w:rPr>
              <w:t>1</w:t>
            </w:r>
            <w:r>
              <w:rPr>
                <w:rFonts w:hint="eastAsia"/>
                <w:kern w:val="0"/>
                <w:sz w:val="22"/>
              </w:rPr>
              <w:t>）</w:t>
            </w:r>
            <w:r>
              <w:rPr>
                <w:rFonts w:hint="eastAsia"/>
                <w:kern w:val="0"/>
                <w:sz w:val="22"/>
              </w:rPr>
              <w:t>ISO2700</w:t>
            </w:r>
            <w:r>
              <w:rPr>
                <w:kern w:val="0"/>
                <w:sz w:val="22"/>
              </w:rPr>
              <w:t>1</w:t>
            </w:r>
            <w:r>
              <w:rPr>
                <w:rFonts w:hint="eastAsia"/>
                <w:kern w:val="0"/>
                <w:sz w:val="22"/>
              </w:rPr>
              <w:t>信息安全管理体系认证得</w:t>
            </w:r>
            <w:r>
              <w:rPr>
                <w:kern w:val="0"/>
                <w:sz w:val="22"/>
              </w:rPr>
              <w:t>5</w:t>
            </w:r>
            <w:r>
              <w:rPr>
                <w:rFonts w:hint="eastAsia"/>
                <w:kern w:val="0"/>
                <w:sz w:val="22"/>
              </w:rPr>
              <w:t>分；</w:t>
            </w:r>
          </w:p>
          <w:p w:rsidR="00404431" w:rsidRDefault="005D7FA0">
            <w:pPr>
              <w:snapToGrid w:val="0"/>
              <w:rPr>
                <w:kern w:val="0"/>
                <w:sz w:val="22"/>
              </w:rPr>
            </w:pPr>
            <w:r>
              <w:rPr>
                <w:rFonts w:hint="eastAsia"/>
                <w:kern w:val="0"/>
                <w:sz w:val="22"/>
              </w:rPr>
              <w:t>（</w:t>
            </w:r>
            <w:r>
              <w:rPr>
                <w:rFonts w:hint="eastAsia"/>
                <w:kern w:val="0"/>
                <w:sz w:val="22"/>
              </w:rPr>
              <w:t>2</w:t>
            </w:r>
            <w:r>
              <w:rPr>
                <w:rFonts w:hint="eastAsia"/>
                <w:kern w:val="0"/>
                <w:sz w:val="22"/>
              </w:rPr>
              <w:t>）</w:t>
            </w:r>
            <w:r>
              <w:rPr>
                <w:rFonts w:hint="eastAsia"/>
                <w:kern w:val="0"/>
                <w:sz w:val="22"/>
              </w:rPr>
              <w:t>ISO900</w:t>
            </w:r>
            <w:r>
              <w:rPr>
                <w:kern w:val="0"/>
                <w:sz w:val="22"/>
              </w:rPr>
              <w:t>01</w:t>
            </w:r>
            <w:r>
              <w:rPr>
                <w:rFonts w:hint="eastAsia"/>
                <w:kern w:val="0"/>
                <w:sz w:val="22"/>
              </w:rPr>
              <w:t>质量管理体系认证得</w:t>
            </w:r>
            <w:r>
              <w:rPr>
                <w:kern w:val="0"/>
                <w:sz w:val="22"/>
              </w:rPr>
              <w:t>5</w:t>
            </w:r>
            <w:r>
              <w:rPr>
                <w:rFonts w:hint="eastAsia"/>
                <w:kern w:val="0"/>
                <w:sz w:val="22"/>
              </w:rPr>
              <w:t>分；</w:t>
            </w:r>
          </w:p>
          <w:p w:rsidR="00404431" w:rsidRDefault="005D7FA0">
            <w:pPr>
              <w:snapToGrid w:val="0"/>
              <w:rPr>
                <w:kern w:val="0"/>
                <w:sz w:val="22"/>
              </w:rPr>
            </w:pPr>
            <w:r>
              <w:rPr>
                <w:rFonts w:hint="eastAsia"/>
                <w:kern w:val="0"/>
                <w:sz w:val="22"/>
              </w:rPr>
              <w:t>（要求提供有效期内证书复印件并加盖</w:t>
            </w:r>
            <w:r w:rsidR="003F05B2">
              <w:rPr>
                <w:rFonts w:hint="eastAsia"/>
                <w:kern w:val="0"/>
                <w:sz w:val="22"/>
              </w:rPr>
              <w:t>响应人</w:t>
            </w:r>
            <w:r>
              <w:rPr>
                <w:rFonts w:hint="eastAsia"/>
                <w:kern w:val="0"/>
                <w:sz w:val="22"/>
              </w:rPr>
              <w:t>公章，证书编号清晰）</w:t>
            </w:r>
          </w:p>
        </w:tc>
      </w:tr>
      <w:tr w:rsidR="00404431">
        <w:trPr>
          <w:trHeight w:val="420"/>
        </w:trPr>
        <w:tc>
          <w:tcPr>
            <w:tcW w:w="740" w:type="dxa"/>
            <w:vMerge/>
            <w:vAlign w:val="center"/>
          </w:tcPr>
          <w:p w:rsidR="00404431" w:rsidRDefault="00404431">
            <w:pPr>
              <w:rPr>
                <w:color w:val="000000"/>
                <w:szCs w:val="21"/>
              </w:rPr>
            </w:pPr>
          </w:p>
        </w:tc>
        <w:tc>
          <w:tcPr>
            <w:tcW w:w="715" w:type="dxa"/>
            <w:vMerge/>
            <w:vAlign w:val="center"/>
          </w:tcPr>
          <w:p w:rsidR="00404431" w:rsidRDefault="00404431">
            <w:pPr>
              <w:rPr>
                <w:color w:val="000000"/>
                <w:szCs w:val="21"/>
              </w:rPr>
            </w:pPr>
          </w:p>
        </w:tc>
        <w:tc>
          <w:tcPr>
            <w:tcW w:w="2700" w:type="dxa"/>
            <w:vAlign w:val="center"/>
          </w:tcPr>
          <w:p w:rsidR="00404431" w:rsidRDefault="003F05B2">
            <w:pPr>
              <w:snapToGrid w:val="0"/>
              <w:rPr>
                <w:kern w:val="0"/>
                <w:sz w:val="22"/>
              </w:rPr>
            </w:pPr>
            <w:r>
              <w:rPr>
                <w:kern w:val="0"/>
                <w:sz w:val="22"/>
              </w:rPr>
              <w:t>响应人</w:t>
            </w:r>
            <w:r w:rsidR="005D7FA0">
              <w:rPr>
                <w:kern w:val="0"/>
                <w:sz w:val="22"/>
              </w:rPr>
              <w:t>完成类似项目业绩情况（</w:t>
            </w:r>
            <w:r w:rsidR="005D7FA0">
              <w:rPr>
                <w:rFonts w:hint="eastAsia"/>
                <w:kern w:val="0"/>
                <w:sz w:val="22"/>
              </w:rPr>
              <w:t>1</w:t>
            </w:r>
            <w:r w:rsidR="005D7FA0">
              <w:rPr>
                <w:kern w:val="0"/>
                <w:sz w:val="22"/>
              </w:rPr>
              <w:t>5</w:t>
            </w:r>
            <w:r w:rsidR="005D7FA0">
              <w:rPr>
                <w:kern w:val="0"/>
                <w:sz w:val="22"/>
              </w:rPr>
              <w:t>分）</w:t>
            </w:r>
          </w:p>
        </w:tc>
        <w:tc>
          <w:tcPr>
            <w:tcW w:w="5400" w:type="dxa"/>
            <w:vAlign w:val="center"/>
          </w:tcPr>
          <w:p w:rsidR="00404431" w:rsidRDefault="005D7FA0">
            <w:pPr>
              <w:snapToGrid w:val="0"/>
              <w:rPr>
                <w:rFonts w:hAnsi="宋体"/>
                <w:szCs w:val="21"/>
              </w:rPr>
            </w:pPr>
            <w:r>
              <w:rPr>
                <w:kern w:val="0"/>
                <w:sz w:val="22"/>
              </w:rPr>
              <w:t>根据</w:t>
            </w:r>
            <w:r w:rsidR="003F05B2">
              <w:rPr>
                <w:kern w:val="0"/>
                <w:sz w:val="22"/>
              </w:rPr>
              <w:t>响应人</w:t>
            </w:r>
            <w:r>
              <w:rPr>
                <w:kern w:val="0"/>
                <w:sz w:val="22"/>
              </w:rPr>
              <w:t>近三年（</w:t>
            </w:r>
            <w:r>
              <w:rPr>
                <w:rFonts w:ascii="Calibri" w:eastAsia="Calibri" w:hAnsi="Calibri" w:cs="Calibri"/>
                <w:kern w:val="0"/>
                <w:sz w:val="22"/>
              </w:rPr>
              <w:t>202</w:t>
            </w:r>
            <w:r>
              <w:rPr>
                <w:rFonts w:ascii="Calibri" w:hAnsi="Calibri" w:cs="Calibri" w:hint="eastAsia"/>
                <w:kern w:val="0"/>
                <w:sz w:val="22"/>
              </w:rPr>
              <w:t>2</w:t>
            </w:r>
            <w:bookmarkStart w:id="15" w:name="_GoBack"/>
            <w:bookmarkEnd w:id="15"/>
            <w:r>
              <w:rPr>
                <w:kern w:val="0"/>
                <w:sz w:val="22"/>
              </w:rPr>
              <w:t>年</w:t>
            </w:r>
            <w:r>
              <w:rPr>
                <w:rFonts w:ascii="Calibri" w:hAnsi="Calibri" w:cs="Calibri" w:hint="eastAsia"/>
                <w:kern w:val="0"/>
                <w:sz w:val="22"/>
              </w:rPr>
              <w:t>至今</w:t>
            </w:r>
            <w:r>
              <w:rPr>
                <w:kern w:val="0"/>
                <w:sz w:val="22"/>
              </w:rPr>
              <w:t>）中国境内</w:t>
            </w:r>
            <w:r>
              <w:rPr>
                <w:rFonts w:hint="eastAsia"/>
                <w:kern w:val="0"/>
                <w:sz w:val="22"/>
              </w:rPr>
              <w:t>医疗卫生行业同类型</w:t>
            </w:r>
            <w:r>
              <w:rPr>
                <w:kern w:val="0"/>
                <w:sz w:val="22"/>
              </w:rPr>
              <w:t>项目业绩进行评价，（须提供合同首页、合同金额页、盖章页复印件并加盖本单位公章），</w:t>
            </w:r>
            <w:r>
              <w:rPr>
                <w:rFonts w:hint="eastAsia"/>
                <w:kern w:val="0"/>
                <w:sz w:val="22"/>
              </w:rPr>
              <w:t>每</w:t>
            </w:r>
            <w:r>
              <w:rPr>
                <w:kern w:val="0"/>
                <w:sz w:val="22"/>
              </w:rPr>
              <w:t>提供一个医院案例</w:t>
            </w:r>
            <w:r>
              <w:rPr>
                <w:rFonts w:hint="eastAsia"/>
                <w:kern w:val="0"/>
                <w:sz w:val="22"/>
              </w:rPr>
              <w:t>得</w:t>
            </w:r>
            <w:r>
              <w:rPr>
                <w:kern w:val="0"/>
                <w:sz w:val="22"/>
              </w:rPr>
              <w:t>3</w:t>
            </w:r>
            <w:r>
              <w:rPr>
                <w:rFonts w:hint="eastAsia"/>
                <w:kern w:val="0"/>
                <w:sz w:val="22"/>
              </w:rPr>
              <w:t>分</w:t>
            </w:r>
            <w:r>
              <w:rPr>
                <w:kern w:val="0"/>
                <w:sz w:val="22"/>
              </w:rPr>
              <w:t>，最高得</w:t>
            </w:r>
            <w:r>
              <w:rPr>
                <w:rFonts w:hint="eastAsia"/>
                <w:kern w:val="0"/>
                <w:sz w:val="22"/>
              </w:rPr>
              <w:t>1</w:t>
            </w:r>
            <w:r>
              <w:rPr>
                <w:kern w:val="0"/>
                <w:sz w:val="22"/>
              </w:rPr>
              <w:t>5</w:t>
            </w:r>
            <w:r>
              <w:rPr>
                <w:rFonts w:hint="eastAsia"/>
                <w:kern w:val="0"/>
                <w:sz w:val="22"/>
              </w:rPr>
              <w:t>分。</w:t>
            </w:r>
          </w:p>
        </w:tc>
      </w:tr>
      <w:tr w:rsidR="00404431">
        <w:trPr>
          <w:trHeight w:val="618"/>
        </w:trPr>
        <w:tc>
          <w:tcPr>
            <w:tcW w:w="740" w:type="dxa"/>
            <w:vMerge w:val="restart"/>
            <w:vAlign w:val="center"/>
          </w:tcPr>
          <w:p w:rsidR="00404431" w:rsidRDefault="005D7FA0">
            <w:pPr>
              <w:snapToGrid w:val="0"/>
              <w:jc w:val="center"/>
              <w:rPr>
                <w:color w:val="000000"/>
                <w:szCs w:val="21"/>
              </w:rPr>
            </w:pPr>
            <w:r>
              <w:rPr>
                <w:rFonts w:hAnsi="宋体"/>
                <w:color w:val="000000"/>
                <w:szCs w:val="21"/>
              </w:rPr>
              <w:t>技术部分</w:t>
            </w:r>
          </w:p>
        </w:tc>
        <w:tc>
          <w:tcPr>
            <w:tcW w:w="715" w:type="dxa"/>
            <w:vMerge w:val="restart"/>
            <w:vAlign w:val="center"/>
          </w:tcPr>
          <w:p w:rsidR="00404431" w:rsidRDefault="005D7FA0">
            <w:pPr>
              <w:snapToGrid w:val="0"/>
              <w:rPr>
                <w:color w:val="000000"/>
                <w:szCs w:val="21"/>
              </w:rPr>
            </w:pPr>
            <w:r>
              <w:rPr>
                <w:color w:val="000000"/>
                <w:szCs w:val="21"/>
              </w:rPr>
              <w:t>45</w:t>
            </w:r>
          </w:p>
        </w:tc>
        <w:tc>
          <w:tcPr>
            <w:tcW w:w="2700" w:type="dxa"/>
            <w:vAlign w:val="center"/>
          </w:tcPr>
          <w:p w:rsidR="00404431" w:rsidRDefault="005D7FA0">
            <w:pPr>
              <w:snapToGrid w:val="0"/>
              <w:rPr>
                <w:kern w:val="0"/>
                <w:sz w:val="22"/>
              </w:rPr>
            </w:pPr>
            <w:r>
              <w:rPr>
                <w:kern w:val="0"/>
                <w:sz w:val="22"/>
              </w:rPr>
              <w:t>对</w:t>
            </w:r>
            <w:r w:rsidR="003F05B2">
              <w:rPr>
                <w:kern w:val="0"/>
                <w:sz w:val="22"/>
              </w:rPr>
              <w:t>响应人</w:t>
            </w:r>
            <w:r>
              <w:rPr>
                <w:kern w:val="0"/>
                <w:sz w:val="22"/>
              </w:rPr>
              <w:t>拟投入项目团队的评价</w:t>
            </w:r>
            <w:r>
              <w:rPr>
                <w:rFonts w:hint="eastAsia"/>
                <w:kern w:val="0"/>
                <w:sz w:val="22"/>
              </w:rPr>
              <w:t>（</w:t>
            </w:r>
            <w:r>
              <w:rPr>
                <w:kern w:val="0"/>
                <w:sz w:val="22"/>
              </w:rPr>
              <w:t>15</w:t>
            </w:r>
            <w:r>
              <w:rPr>
                <w:rFonts w:hint="eastAsia"/>
                <w:kern w:val="0"/>
                <w:sz w:val="22"/>
              </w:rPr>
              <w:t>分）</w:t>
            </w:r>
          </w:p>
        </w:tc>
        <w:tc>
          <w:tcPr>
            <w:tcW w:w="5400" w:type="dxa"/>
            <w:vAlign w:val="center"/>
          </w:tcPr>
          <w:p w:rsidR="00350D5A" w:rsidRPr="00350D5A" w:rsidRDefault="00350D5A" w:rsidP="00350D5A">
            <w:pPr>
              <w:pStyle w:val="a4"/>
              <w:rPr>
                <w:rFonts w:asciiTheme="minorEastAsia" w:eastAsiaTheme="minorEastAsia" w:hAnsiTheme="minorEastAsia" w:cs="宋体" w:hint="eastAsia"/>
                <w:bCs/>
                <w:kern w:val="0"/>
                <w:szCs w:val="21"/>
              </w:rPr>
            </w:pPr>
            <w:r w:rsidRPr="00350D5A">
              <w:rPr>
                <w:rFonts w:asciiTheme="minorEastAsia" w:eastAsiaTheme="minorEastAsia" w:hAnsiTheme="minorEastAsia" w:cs="宋体" w:hint="eastAsia"/>
                <w:bCs/>
                <w:kern w:val="0"/>
                <w:szCs w:val="21"/>
              </w:rPr>
              <w:t>1.项目团队中有运维人员5人及以上，得5分；少于5人得3分。</w:t>
            </w:r>
          </w:p>
          <w:p w:rsidR="00350D5A" w:rsidRPr="00350D5A" w:rsidRDefault="00350D5A" w:rsidP="00350D5A">
            <w:pPr>
              <w:pStyle w:val="a4"/>
              <w:rPr>
                <w:rFonts w:asciiTheme="minorEastAsia" w:eastAsiaTheme="minorEastAsia" w:hAnsiTheme="minorEastAsia" w:cs="宋体" w:hint="eastAsia"/>
                <w:bCs/>
                <w:kern w:val="0"/>
                <w:szCs w:val="21"/>
              </w:rPr>
            </w:pPr>
            <w:r w:rsidRPr="00350D5A">
              <w:rPr>
                <w:rFonts w:asciiTheme="minorEastAsia" w:eastAsiaTheme="minorEastAsia" w:hAnsiTheme="minorEastAsia" w:cs="宋体" w:hint="eastAsia"/>
                <w:bCs/>
                <w:kern w:val="0"/>
                <w:szCs w:val="21"/>
              </w:rPr>
              <w:t>2.项目负责人具有同行业10年以上的工作经验，提供从业证明，得10分；</w:t>
            </w:r>
          </w:p>
          <w:p w:rsidR="00350D5A" w:rsidRPr="00350D5A" w:rsidRDefault="00350D5A" w:rsidP="00350D5A">
            <w:pPr>
              <w:pStyle w:val="a4"/>
              <w:rPr>
                <w:rFonts w:asciiTheme="minorEastAsia" w:eastAsiaTheme="minorEastAsia" w:hAnsiTheme="minorEastAsia" w:cs="宋体" w:hint="eastAsia"/>
                <w:bCs/>
                <w:kern w:val="0"/>
                <w:szCs w:val="21"/>
              </w:rPr>
            </w:pPr>
            <w:r w:rsidRPr="00350D5A">
              <w:rPr>
                <w:rFonts w:asciiTheme="minorEastAsia" w:eastAsiaTheme="minorEastAsia" w:hAnsiTheme="minorEastAsia" w:cs="宋体" w:hint="eastAsia"/>
                <w:bCs/>
                <w:kern w:val="0"/>
                <w:szCs w:val="21"/>
              </w:rPr>
              <w:t>项目负责人有5-10年工作经验得5分；</w:t>
            </w:r>
          </w:p>
          <w:p w:rsidR="00404431" w:rsidRDefault="00350D5A" w:rsidP="00350D5A">
            <w:pPr>
              <w:pStyle w:val="a4"/>
              <w:rPr>
                <w:rFonts w:asciiTheme="minorHAnsi" w:eastAsiaTheme="minorEastAsia" w:hAnsiTheme="minorHAnsi" w:cstheme="minorBidi"/>
                <w:kern w:val="0"/>
                <w:sz w:val="22"/>
                <w:szCs w:val="24"/>
                <w:highlight w:val="yellow"/>
              </w:rPr>
            </w:pPr>
            <w:r w:rsidRPr="00350D5A">
              <w:rPr>
                <w:rFonts w:asciiTheme="minorEastAsia" w:eastAsiaTheme="minorEastAsia" w:hAnsiTheme="minorEastAsia" w:cs="宋体" w:hint="eastAsia"/>
                <w:bCs/>
                <w:kern w:val="0"/>
                <w:szCs w:val="21"/>
              </w:rPr>
              <w:t>项目负责人有5年以下，得2分</w:t>
            </w:r>
          </w:p>
          <w:p w:rsidR="00404431" w:rsidRDefault="005D7FA0">
            <w:pPr>
              <w:pStyle w:val="a4"/>
              <w:rPr>
                <w:rFonts w:asciiTheme="minorHAnsi" w:eastAsiaTheme="minorEastAsia" w:hAnsiTheme="minorHAnsi" w:cstheme="minorBidi"/>
                <w:kern w:val="0"/>
                <w:sz w:val="22"/>
                <w:szCs w:val="24"/>
              </w:rPr>
            </w:pPr>
            <w:r w:rsidRPr="00350D5A">
              <w:rPr>
                <w:rFonts w:asciiTheme="minorHAnsi" w:eastAsiaTheme="minorEastAsia" w:hAnsiTheme="minorHAnsi" w:cstheme="minorBidi" w:hint="eastAsia"/>
                <w:kern w:val="0"/>
                <w:sz w:val="22"/>
                <w:szCs w:val="24"/>
              </w:rPr>
              <w:t>注：须提供证书复印件并加盖</w:t>
            </w:r>
            <w:r w:rsidR="003F05B2" w:rsidRPr="00350D5A">
              <w:rPr>
                <w:rFonts w:asciiTheme="minorHAnsi" w:eastAsiaTheme="minorEastAsia" w:hAnsiTheme="minorHAnsi" w:cstheme="minorBidi" w:hint="eastAsia"/>
                <w:kern w:val="0"/>
                <w:sz w:val="22"/>
                <w:szCs w:val="24"/>
              </w:rPr>
              <w:t>响应人</w:t>
            </w:r>
            <w:r w:rsidRPr="00350D5A">
              <w:rPr>
                <w:rFonts w:asciiTheme="minorHAnsi" w:eastAsiaTheme="minorEastAsia" w:hAnsiTheme="minorHAnsi" w:cstheme="minorBidi" w:hint="eastAsia"/>
                <w:kern w:val="0"/>
                <w:sz w:val="22"/>
                <w:szCs w:val="24"/>
              </w:rPr>
              <w:t>公章。</w:t>
            </w:r>
          </w:p>
        </w:tc>
      </w:tr>
      <w:tr w:rsidR="00404431">
        <w:trPr>
          <w:trHeight w:val="499"/>
        </w:trPr>
        <w:tc>
          <w:tcPr>
            <w:tcW w:w="740" w:type="dxa"/>
            <w:vMerge/>
            <w:vAlign w:val="center"/>
          </w:tcPr>
          <w:p w:rsidR="00404431" w:rsidRDefault="00404431">
            <w:pPr>
              <w:rPr>
                <w:color w:val="000000"/>
                <w:szCs w:val="21"/>
              </w:rPr>
            </w:pPr>
          </w:p>
        </w:tc>
        <w:tc>
          <w:tcPr>
            <w:tcW w:w="715" w:type="dxa"/>
            <w:vMerge/>
            <w:vAlign w:val="center"/>
          </w:tcPr>
          <w:p w:rsidR="00404431" w:rsidRDefault="00404431">
            <w:pPr>
              <w:rPr>
                <w:color w:val="000000"/>
                <w:szCs w:val="21"/>
              </w:rPr>
            </w:pPr>
          </w:p>
        </w:tc>
        <w:tc>
          <w:tcPr>
            <w:tcW w:w="2700" w:type="dxa"/>
            <w:vAlign w:val="center"/>
          </w:tcPr>
          <w:p w:rsidR="00404431" w:rsidRDefault="005D7FA0">
            <w:pPr>
              <w:snapToGrid w:val="0"/>
              <w:rPr>
                <w:kern w:val="0"/>
                <w:sz w:val="22"/>
              </w:rPr>
            </w:pPr>
            <w:r>
              <w:rPr>
                <w:kern w:val="0"/>
                <w:sz w:val="22"/>
              </w:rPr>
              <w:t>对</w:t>
            </w:r>
            <w:r w:rsidR="003F05B2">
              <w:rPr>
                <w:kern w:val="0"/>
                <w:sz w:val="22"/>
              </w:rPr>
              <w:t>响应人</w:t>
            </w:r>
            <w:r>
              <w:rPr>
                <w:kern w:val="0"/>
                <w:sz w:val="22"/>
              </w:rPr>
              <w:t>整体服务方案的评价（</w:t>
            </w:r>
            <w:r>
              <w:rPr>
                <w:kern w:val="0"/>
                <w:sz w:val="22"/>
              </w:rPr>
              <w:t xml:space="preserve">15 </w:t>
            </w:r>
            <w:r>
              <w:rPr>
                <w:kern w:val="0"/>
                <w:sz w:val="22"/>
              </w:rPr>
              <w:t>分）</w:t>
            </w:r>
          </w:p>
        </w:tc>
        <w:tc>
          <w:tcPr>
            <w:tcW w:w="5400" w:type="dxa"/>
            <w:vAlign w:val="center"/>
          </w:tcPr>
          <w:p w:rsidR="00404431" w:rsidRDefault="003F05B2">
            <w:pPr>
              <w:snapToGrid w:val="0"/>
              <w:rPr>
                <w:color w:val="000000"/>
                <w:szCs w:val="21"/>
              </w:rPr>
            </w:pPr>
            <w:r>
              <w:rPr>
                <w:kern w:val="0"/>
                <w:sz w:val="22"/>
              </w:rPr>
              <w:t>响应人</w:t>
            </w:r>
            <w:r w:rsidR="005D7FA0">
              <w:rPr>
                <w:kern w:val="0"/>
                <w:sz w:val="22"/>
              </w:rPr>
              <w:t>的方案设计合理细致</w:t>
            </w:r>
            <w:r w:rsidR="005D7FA0">
              <w:rPr>
                <w:kern w:val="0"/>
                <w:sz w:val="22"/>
              </w:rPr>
              <w:t>,</w:t>
            </w:r>
            <w:r w:rsidR="005D7FA0">
              <w:rPr>
                <w:kern w:val="0"/>
                <w:sz w:val="22"/>
              </w:rPr>
              <w:t>无缺项、漏项得</w:t>
            </w:r>
            <w:r w:rsidR="005D7FA0">
              <w:rPr>
                <w:kern w:val="0"/>
                <w:sz w:val="22"/>
              </w:rPr>
              <w:t>15</w:t>
            </w:r>
            <w:r w:rsidR="005D7FA0">
              <w:rPr>
                <w:kern w:val="0"/>
                <w:sz w:val="22"/>
              </w:rPr>
              <w:t>分；方案设计细致，存在轻微缺项、漏项得</w:t>
            </w:r>
            <w:r w:rsidR="005D7FA0">
              <w:rPr>
                <w:kern w:val="0"/>
                <w:sz w:val="22"/>
              </w:rPr>
              <w:t>10</w:t>
            </w:r>
            <w:r w:rsidR="005D7FA0">
              <w:rPr>
                <w:kern w:val="0"/>
                <w:sz w:val="22"/>
              </w:rPr>
              <w:t>分；方案设计一般，存在部分缺项、漏项得</w:t>
            </w:r>
            <w:r w:rsidR="005D7FA0">
              <w:rPr>
                <w:kern w:val="0"/>
                <w:sz w:val="22"/>
              </w:rPr>
              <w:t>5</w:t>
            </w:r>
            <w:r w:rsidR="005D7FA0">
              <w:rPr>
                <w:kern w:val="0"/>
                <w:sz w:val="22"/>
              </w:rPr>
              <w:t>分；方案设计粗糙，存在明显缺项、漏项得</w:t>
            </w:r>
            <w:r w:rsidR="005D7FA0">
              <w:rPr>
                <w:kern w:val="0"/>
                <w:sz w:val="22"/>
              </w:rPr>
              <w:t>2</w:t>
            </w:r>
            <w:r w:rsidR="005D7FA0">
              <w:rPr>
                <w:kern w:val="0"/>
                <w:sz w:val="22"/>
              </w:rPr>
              <w:t>分，未提供得</w:t>
            </w:r>
            <w:r w:rsidR="005D7FA0">
              <w:rPr>
                <w:kern w:val="0"/>
                <w:sz w:val="22"/>
              </w:rPr>
              <w:t>0</w:t>
            </w:r>
            <w:r w:rsidR="005D7FA0">
              <w:rPr>
                <w:kern w:val="0"/>
                <w:sz w:val="22"/>
              </w:rPr>
              <w:t>分。</w:t>
            </w:r>
          </w:p>
        </w:tc>
      </w:tr>
      <w:tr w:rsidR="00404431">
        <w:trPr>
          <w:trHeight w:val="499"/>
        </w:trPr>
        <w:tc>
          <w:tcPr>
            <w:tcW w:w="740" w:type="dxa"/>
            <w:vMerge/>
            <w:vAlign w:val="center"/>
          </w:tcPr>
          <w:p w:rsidR="00404431" w:rsidRDefault="00404431">
            <w:pPr>
              <w:rPr>
                <w:color w:val="000000"/>
                <w:szCs w:val="21"/>
              </w:rPr>
            </w:pPr>
          </w:p>
        </w:tc>
        <w:tc>
          <w:tcPr>
            <w:tcW w:w="715" w:type="dxa"/>
            <w:vMerge/>
            <w:vAlign w:val="center"/>
          </w:tcPr>
          <w:p w:rsidR="00404431" w:rsidRDefault="00404431">
            <w:pPr>
              <w:rPr>
                <w:color w:val="000000"/>
                <w:szCs w:val="21"/>
              </w:rPr>
            </w:pPr>
          </w:p>
        </w:tc>
        <w:tc>
          <w:tcPr>
            <w:tcW w:w="2700" w:type="dxa"/>
            <w:vAlign w:val="center"/>
          </w:tcPr>
          <w:p w:rsidR="00404431" w:rsidRDefault="005D7FA0">
            <w:pPr>
              <w:snapToGrid w:val="0"/>
              <w:rPr>
                <w:color w:val="000000"/>
                <w:szCs w:val="21"/>
              </w:rPr>
            </w:pPr>
            <w:r>
              <w:rPr>
                <w:kern w:val="0"/>
                <w:sz w:val="22"/>
              </w:rPr>
              <w:t>对</w:t>
            </w:r>
            <w:r w:rsidR="003F05B2">
              <w:rPr>
                <w:kern w:val="0"/>
                <w:sz w:val="22"/>
              </w:rPr>
              <w:t>响应人</w:t>
            </w:r>
            <w:r>
              <w:rPr>
                <w:kern w:val="0"/>
                <w:sz w:val="22"/>
              </w:rPr>
              <w:t>服务方案和保障措施的评价（</w:t>
            </w:r>
            <w:r>
              <w:rPr>
                <w:rFonts w:ascii="Calibri" w:eastAsia="Calibri" w:hAnsi="Calibri" w:cs="Calibri"/>
                <w:kern w:val="0"/>
                <w:sz w:val="22"/>
              </w:rPr>
              <w:t xml:space="preserve">15 </w:t>
            </w:r>
            <w:r>
              <w:rPr>
                <w:kern w:val="0"/>
                <w:sz w:val="22"/>
              </w:rPr>
              <w:t>分）</w:t>
            </w:r>
          </w:p>
        </w:tc>
        <w:tc>
          <w:tcPr>
            <w:tcW w:w="5400" w:type="dxa"/>
          </w:tcPr>
          <w:p w:rsidR="00404431" w:rsidRDefault="003F05B2">
            <w:pPr>
              <w:snapToGrid w:val="0"/>
              <w:rPr>
                <w:color w:val="000000"/>
                <w:szCs w:val="21"/>
              </w:rPr>
            </w:pPr>
            <w:r>
              <w:rPr>
                <w:kern w:val="0"/>
                <w:sz w:val="22"/>
              </w:rPr>
              <w:t>响应人</w:t>
            </w:r>
            <w:r w:rsidR="005D7FA0">
              <w:rPr>
                <w:kern w:val="0"/>
                <w:sz w:val="22"/>
              </w:rPr>
              <w:t>提供的服务方案和保障措施严密、针对性强、切实可行得</w:t>
            </w:r>
            <w:r w:rsidR="005D7FA0">
              <w:rPr>
                <w:kern w:val="0"/>
                <w:sz w:val="22"/>
              </w:rPr>
              <w:t>15</w:t>
            </w:r>
            <w:r w:rsidR="005D7FA0">
              <w:rPr>
                <w:kern w:val="0"/>
                <w:sz w:val="22"/>
              </w:rPr>
              <w:t>分；</w:t>
            </w:r>
            <w:r>
              <w:rPr>
                <w:kern w:val="0"/>
                <w:sz w:val="22"/>
              </w:rPr>
              <w:t>响应人</w:t>
            </w:r>
            <w:r w:rsidR="005D7FA0">
              <w:rPr>
                <w:kern w:val="0"/>
                <w:sz w:val="22"/>
              </w:rPr>
              <w:t>提供的服务承诺和保障措施合理、基本可行得</w:t>
            </w:r>
            <w:r w:rsidR="005D7FA0">
              <w:rPr>
                <w:kern w:val="0"/>
                <w:sz w:val="22"/>
              </w:rPr>
              <w:t>10</w:t>
            </w:r>
            <w:r w:rsidR="005D7FA0">
              <w:rPr>
                <w:kern w:val="0"/>
                <w:sz w:val="22"/>
              </w:rPr>
              <w:t>分；</w:t>
            </w:r>
            <w:r>
              <w:rPr>
                <w:kern w:val="0"/>
                <w:sz w:val="22"/>
              </w:rPr>
              <w:t>响应人</w:t>
            </w:r>
            <w:r w:rsidR="005D7FA0">
              <w:rPr>
                <w:kern w:val="0"/>
                <w:sz w:val="22"/>
              </w:rPr>
              <w:t>提供的服务承诺和保障措施基本合理、部分可行得</w:t>
            </w:r>
            <w:r w:rsidR="005D7FA0">
              <w:rPr>
                <w:rFonts w:hint="eastAsia"/>
                <w:kern w:val="0"/>
                <w:sz w:val="22"/>
              </w:rPr>
              <w:t>5</w:t>
            </w:r>
            <w:r w:rsidR="005D7FA0">
              <w:rPr>
                <w:kern w:val="0"/>
                <w:sz w:val="22"/>
              </w:rPr>
              <w:t>分；</w:t>
            </w:r>
            <w:r>
              <w:rPr>
                <w:kern w:val="0"/>
                <w:sz w:val="22"/>
              </w:rPr>
              <w:t>响应人</w:t>
            </w:r>
            <w:r w:rsidR="005D7FA0">
              <w:rPr>
                <w:kern w:val="0"/>
                <w:sz w:val="22"/>
              </w:rPr>
              <w:t>提供的服务承诺和保障措施不合理、不可行得</w:t>
            </w:r>
            <w:r w:rsidR="005D7FA0">
              <w:rPr>
                <w:rFonts w:hint="eastAsia"/>
                <w:kern w:val="0"/>
                <w:sz w:val="22"/>
              </w:rPr>
              <w:t>2</w:t>
            </w:r>
            <w:r w:rsidR="005D7FA0">
              <w:rPr>
                <w:kern w:val="0"/>
                <w:sz w:val="22"/>
              </w:rPr>
              <w:t>分，未提供得</w:t>
            </w:r>
            <w:r w:rsidR="005D7FA0">
              <w:rPr>
                <w:kern w:val="0"/>
                <w:sz w:val="22"/>
              </w:rPr>
              <w:t>0</w:t>
            </w:r>
            <w:r w:rsidR="005D7FA0">
              <w:rPr>
                <w:kern w:val="0"/>
                <w:sz w:val="22"/>
              </w:rPr>
              <w:t>分。</w:t>
            </w:r>
          </w:p>
        </w:tc>
      </w:tr>
    </w:tbl>
    <w:p w:rsidR="00404431" w:rsidRDefault="00404431">
      <w:pPr>
        <w:widowControl/>
        <w:spacing w:line="360" w:lineRule="auto"/>
        <w:jc w:val="left"/>
        <w:rPr>
          <w:rFonts w:ascii="宋体" w:hAnsi="宋体" w:cs="宋体"/>
          <w:b/>
          <w:bCs/>
          <w:kern w:val="0"/>
          <w:sz w:val="20"/>
          <w:szCs w:val="21"/>
        </w:rPr>
      </w:pPr>
    </w:p>
    <w:p w:rsidR="00404431" w:rsidRDefault="005D7FA0">
      <w:pPr>
        <w:pStyle w:val="ab"/>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404431" w:rsidRDefault="00404431">
      <w:pPr>
        <w:spacing w:line="360" w:lineRule="auto"/>
        <w:rPr>
          <w:rFonts w:ascii="楷体" w:eastAsia="楷体" w:hAnsi="楷体" w:cs="Calibri"/>
          <w:szCs w:val="21"/>
        </w:rPr>
      </w:pPr>
    </w:p>
    <w:p w:rsidR="00404431" w:rsidRDefault="00404431">
      <w:pPr>
        <w:spacing w:line="360" w:lineRule="auto"/>
        <w:jc w:val="center"/>
        <w:rPr>
          <w:rFonts w:ascii="楷体" w:eastAsia="楷体" w:hAnsi="楷体" w:cs="Calibri"/>
          <w:b/>
          <w:sz w:val="36"/>
          <w:szCs w:val="21"/>
        </w:rPr>
      </w:pPr>
    </w:p>
    <w:p w:rsidR="00404431" w:rsidRDefault="005D7FA0">
      <w:pPr>
        <w:spacing w:line="360" w:lineRule="auto"/>
        <w:jc w:val="center"/>
        <w:rPr>
          <w:rFonts w:ascii="楷体" w:eastAsia="楷体" w:hAnsi="楷体" w:cs="Calibri"/>
          <w:b/>
          <w:sz w:val="36"/>
          <w:szCs w:val="21"/>
        </w:rPr>
      </w:pPr>
      <w:r>
        <w:rPr>
          <w:rFonts w:ascii="楷体" w:eastAsia="楷体" w:hAnsi="楷体" w:cs="Calibri" w:hint="eastAsia"/>
          <w:b/>
          <w:sz w:val="36"/>
          <w:szCs w:val="21"/>
        </w:rPr>
        <w:lastRenderedPageBreak/>
        <w:t>北京大学人民医院</w:t>
      </w:r>
    </w:p>
    <w:p w:rsidR="00404431" w:rsidRDefault="005D7FA0">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404431" w:rsidRDefault="00404431">
      <w:pPr>
        <w:spacing w:line="360" w:lineRule="auto"/>
        <w:rPr>
          <w:rFonts w:ascii="楷体" w:eastAsia="楷体" w:hAnsi="楷体" w:cs="Calibri"/>
          <w:szCs w:val="21"/>
        </w:rPr>
      </w:pPr>
    </w:p>
    <w:p w:rsidR="00404431" w:rsidRDefault="00404431">
      <w:pPr>
        <w:spacing w:line="360" w:lineRule="auto"/>
        <w:rPr>
          <w:rFonts w:ascii="楷体" w:eastAsia="楷体" w:hAnsi="楷体" w:cs="Calibri"/>
          <w:szCs w:val="21"/>
        </w:rPr>
      </w:pPr>
    </w:p>
    <w:p w:rsidR="00404431" w:rsidRDefault="00404431">
      <w:pPr>
        <w:spacing w:line="360" w:lineRule="auto"/>
        <w:rPr>
          <w:rFonts w:ascii="楷体" w:eastAsia="楷体" w:hAnsi="楷体" w:cs="Calibri"/>
          <w:sz w:val="28"/>
          <w:szCs w:val="21"/>
        </w:rPr>
      </w:pP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404431" w:rsidRDefault="00404431">
      <w:pPr>
        <w:spacing w:line="360" w:lineRule="auto"/>
        <w:rPr>
          <w:rFonts w:ascii="楷体" w:eastAsia="楷体" w:hAnsi="楷体" w:cs="Calibri"/>
          <w:sz w:val="28"/>
          <w:szCs w:val="21"/>
        </w:rPr>
      </w:pPr>
    </w:p>
    <w:p w:rsidR="00404431" w:rsidRDefault="00404431">
      <w:pPr>
        <w:spacing w:line="360" w:lineRule="auto"/>
        <w:rPr>
          <w:rFonts w:ascii="楷体" w:eastAsia="楷体" w:hAnsi="楷体" w:cs="Calibri"/>
          <w:sz w:val="28"/>
          <w:szCs w:val="21"/>
        </w:rPr>
      </w:pPr>
    </w:p>
    <w:p w:rsidR="00404431" w:rsidRDefault="00404431">
      <w:pPr>
        <w:spacing w:line="360" w:lineRule="auto"/>
        <w:rPr>
          <w:rFonts w:ascii="楷体" w:eastAsia="楷体" w:hAnsi="楷体" w:cs="Calibri"/>
          <w:sz w:val="28"/>
          <w:szCs w:val="21"/>
        </w:rPr>
      </w:pP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404431" w:rsidRDefault="005D7FA0">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404431" w:rsidRDefault="005D7FA0">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404431" w:rsidRDefault="00404431">
      <w:pPr>
        <w:spacing w:line="360" w:lineRule="auto"/>
        <w:rPr>
          <w:rFonts w:ascii="楷体" w:eastAsia="楷体" w:hAnsi="楷体" w:cs="Calibri"/>
          <w:b/>
          <w:sz w:val="28"/>
          <w:szCs w:val="21"/>
        </w:rPr>
      </w:pPr>
    </w:p>
    <w:p w:rsidR="00404431" w:rsidRDefault="00404431">
      <w:pPr>
        <w:spacing w:line="360" w:lineRule="auto"/>
        <w:rPr>
          <w:rFonts w:ascii="楷体" w:eastAsia="楷体" w:hAnsi="楷体" w:cs="Calibri"/>
          <w:b/>
          <w:sz w:val="28"/>
          <w:szCs w:val="21"/>
        </w:rPr>
      </w:pPr>
    </w:p>
    <w:p w:rsidR="00404431" w:rsidRDefault="00404431">
      <w:pPr>
        <w:spacing w:line="360" w:lineRule="auto"/>
        <w:rPr>
          <w:rFonts w:ascii="楷体" w:eastAsia="楷体" w:hAnsi="楷体" w:cs="Calibri"/>
          <w:szCs w:val="21"/>
        </w:rPr>
      </w:pPr>
    </w:p>
    <w:p w:rsidR="00404431" w:rsidRDefault="00404431">
      <w:pPr>
        <w:spacing w:line="360" w:lineRule="auto"/>
        <w:rPr>
          <w:rFonts w:ascii="楷体" w:eastAsia="楷体" w:hAnsi="楷体" w:cs="Calibri"/>
          <w:szCs w:val="21"/>
        </w:rPr>
      </w:pPr>
    </w:p>
    <w:p w:rsidR="00404431" w:rsidRDefault="00404431">
      <w:pPr>
        <w:spacing w:line="360" w:lineRule="auto"/>
        <w:rPr>
          <w:rFonts w:ascii="楷体" w:eastAsia="楷体" w:hAnsi="楷体" w:cs="Calibri"/>
          <w:szCs w:val="21"/>
        </w:rPr>
      </w:pPr>
    </w:p>
    <w:p w:rsidR="00404431" w:rsidRDefault="005D7FA0">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404431" w:rsidRDefault="00404431">
      <w:pPr>
        <w:spacing w:line="360" w:lineRule="auto"/>
        <w:ind w:firstLineChars="200" w:firstLine="420"/>
        <w:rPr>
          <w:rFonts w:ascii="楷体" w:eastAsia="楷体" w:hAnsi="楷体" w:cs="Calibri"/>
          <w:szCs w:val="21"/>
        </w:rPr>
      </w:pP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经北京大学人民医院（以下简称“甲方”）与（以下简称“乙方”）对的商务谈判，双方依照自愿平等原则，签订本合同。</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404431" w:rsidRDefault="005D7FA0">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404431" w:rsidRDefault="005D7FA0">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404431" w:rsidRDefault="005D7FA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404431" w:rsidRDefault="005D7FA0">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404431" w:rsidRDefault="005D7FA0">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404431" w:rsidRDefault="005D7FA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w:t>
      </w:r>
      <w:r>
        <w:rPr>
          <w:rFonts w:ascii="楷体" w:eastAsia="楷体" w:hAnsi="楷体" w:cs="Calibri" w:hint="eastAsia"/>
          <w:szCs w:val="21"/>
        </w:rPr>
        <w:lastRenderedPageBreak/>
        <w:t>件。</w:t>
      </w:r>
    </w:p>
    <w:p w:rsidR="00404431" w:rsidRDefault="005D7FA0">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404431" w:rsidRDefault="005D7FA0">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404431" w:rsidRDefault="005D7FA0">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404431" w:rsidRDefault="005D7FA0">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404431" w:rsidRDefault="005D7FA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404431" w:rsidRDefault="005D7FA0">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404431" w:rsidRDefault="005D7FA0" w:rsidP="00454758">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w:t>
      </w:r>
      <w:r>
        <w:rPr>
          <w:rFonts w:ascii="楷体" w:eastAsia="楷体" w:hAnsi="楷体" w:cs="Calibri" w:hint="eastAsia"/>
          <w:szCs w:val="21"/>
        </w:rPr>
        <w:lastRenderedPageBreak/>
        <w:t>责任。</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404431" w:rsidRDefault="005D7FA0">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404431" w:rsidRDefault="005D7FA0">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404431" w:rsidRDefault="005D7FA0">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404431" w:rsidRDefault="005D7FA0">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404431" w:rsidRDefault="005D7FA0">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lastRenderedPageBreak/>
        <w:t>九、纠纷解决</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404431" w:rsidRDefault="005D7FA0">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404431" w:rsidRDefault="005D7FA0">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404431" w:rsidRDefault="005D7FA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404431" w:rsidRDefault="005D7FA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404431" w:rsidRDefault="005D7FA0">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404431" w:rsidRDefault="005D7FA0">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404431" w:rsidRDefault="005D7FA0">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404431" w:rsidRDefault="005D7FA0">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404431" w:rsidRDefault="005D7FA0">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404431" w:rsidRDefault="005D7FA0">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404431" w:rsidRDefault="00404431">
      <w:pPr>
        <w:spacing w:line="360" w:lineRule="auto"/>
        <w:ind w:firstLine="435"/>
        <w:rPr>
          <w:rFonts w:ascii="楷体" w:eastAsia="楷体" w:hAnsi="楷体" w:cs="Calibri"/>
          <w:sz w:val="22"/>
          <w:szCs w:val="21"/>
        </w:rPr>
      </w:pPr>
    </w:p>
    <w:p w:rsidR="00404431" w:rsidRDefault="00404431">
      <w:pPr>
        <w:spacing w:line="360" w:lineRule="auto"/>
        <w:ind w:firstLine="435"/>
        <w:rPr>
          <w:rFonts w:ascii="楷体" w:eastAsia="楷体" w:hAnsi="楷体" w:cs="Calibri"/>
          <w:sz w:val="22"/>
          <w:szCs w:val="21"/>
        </w:rPr>
      </w:pPr>
    </w:p>
    <w:p w:rsidR="00404431" w:rsidRDefault="00404431">
      <w:pPr>
        <w:spacing w:line="360" w:lineRule="auto"/>
        <w:ind w:firstLine="435"/>
        <w:rPr>
          <w:rFonts w:ascii="楷体" w:eastAsia="楷体" w:hAnsi="楷体" w:cs="Calibri"/>
          <w:sz w:val="22"/>
          <w:szCs w:val="21"/>
        </w:rPr>
      </w:pPr>
    </w:p>
    <w:p w:rsidR="00404431" w:rsidRDefault="005D7FA0">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404431" w:rsidRDefault="00404431">
      <w:pPr>
        <w:spacing w:line="360" w:lineRule="auto"/>
        <w:rPr>
          <w:rFonts w:ascii="楷体" w:eastAsia="楷体" w:hAnsi="楷体" w:cs="Calibri"/>
          <w:sz w:val="22"/>
          <w:szCs w:val="21"/>
        </w:rPr>
      </w:pPr>
    </w:p>
    <w:p w:rsidR="00404431" w:rsidRDefault="005D7FA0">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404431" w:rsidRDefault="00404431">
      <w:pPr>
        <w:spacing w:line="360" w:lineRule="auto"/>
        <w:rPr>
          <w:rFonts w:ascii="楷体" w:eastAsia="楷体" w:hAnsi="楷体" w:cs="Calibri"/>
          <w:sz w:val="22"/>
          <w:szCs w:val="21"/>
        </w:rPr>
      </w:pPr>
    </w:p>
    <w:p w:rsidR="00404431" w:rsidRDefault="005D7FA0">
      <w:pPr>
        <w:spacing w:line="360" w:lineRule="auto"/>
        <w:rPr>
          <w:rFonts w:ascii="楷体" w:eastAsia="楷体" w:hAnsi="楷体" w:cs="Calibri"/>
          <w:sz w:val="22"/>
          <w:szCs w:val="21"/>
        </w:rPr>
      </w:pPr>
      <w:r>
        <w:rPr>
          <w:rFonts w:ascii="楷体" w:eastAsia="楷体" w:hAnsi="楷体" w:cs="Calibri" w:hint="eastAsia"/>
          <w:sz w:val="22"/>
          <w:szCs w:val="21"/>
        </w:rPr>
        <w:lastRenderedPageBreak/>
        <w:t>地址：北京市西城区西直门南大街11号         地址：</w:t>
      </w:r>
    </w:p>
    <w:p w:rsidR="00404431" w:rsidRDefault="00404431">
      <w:pPr>
        <w:spacing w:line="360" w:lineRule="auto"/>
        <w:rPr>
          <w:rFonts w:ascii="楷体" w:eastAsia="楷体" w:hAnsi="楷体" w:cs="Calibri"/>
          <w:sz w:val="22"/>
          <w:szCs w:val="21"/>
        </w:rPr>
      </w:pPr>
    </w:p>
    <w:p w:rsidR="00404431" w:rsidRDefault="005D7FA0">
      <w:pPr>
        <w:spacing w:line="360" w:lineRule="auto"/>
        <w:jc w:val="left"/>
        <w:rPr>
          <w:rFonts w:ascii="Calibri" w:hAnsi="Calibri" w:cs="Calibri"/>
          <w:szCs w:val="21"/>
        </w:rPr>
      </w:pPr>
      <w:r>
        <w:rPr>
          <w:rFonts w:ascii="楷体" w:eastAsia="楷体" w:hAnsi="楷体" w:cs="Calibri" w:hint="eastAsia"/>
          <w:sz w:val="22"/>
          <w:szCs w:val="21"/>
        </w:rPr>
        <w:t>日期:                                       日期：</w:t>
      </w:r>
    </w:p>
    <w:p w:rsidR="00404431" w:rsidRDefault="00404431">
      <w:pPr>
        <w:pStyle w:val="ac"/>
        <w:widowControl w:val="0"/>
        <w:spacing w:line="360" w:lineRule="auto"/>
        <w:rPr>
          <w:kern w:val="2"/>
          <w:sz w:val="21"/>
          <w:szCs w:val="21"/>
        </w:rPr>
      </w:pPr>
    </w:p>
    <w:p w:rsidR="00404431" w:rsidRDefault="00404431">
      <w:pPr>
        <w:pStyle w:val="ac"/>
        <w:widowControl w:val="0"/>
        <w:spacing w:line="360" w:lineRule="auto"/>
        <w:rPr>
          <w:kern w:val="2"/>
          <w:sz w:val="21"/>
          <w:szCs w:val="21"/>
        </w:rPr>
      </w:pPr>
    </w:p>
    <w:p w:rsidR="00404431" w:rsidRDefault="005D7FA0">
      <w:pPr>
        <w:pStyle w:val="ac"/>
        <w:widowControl w:val="0"/>
        <w:spacing w:line="360" w:lineRule="auto"/>
        <w:rPr>
          <w:rFonts w:ascii="Times New Roman"/>
          <w:bCs/>
          <w:color w:val="000000"/>
          <w:kern w:val="2"/>
          <w:sz w:val="21"/>
          <w:szCs w:val="21"/>
        </w:rPr>
      </w:pPr>
      <w:r>
        <w:rPr>
          <w:rFonts w:hint="eastAsia"/>
          <w:kern w:val="2"/>
          <w:sz w:val="21"/>
          <w:szCs w:val="21"/>
        </w:rPr>
        <w:t>项目廉政责任书</w:t>
      </w:r>
    </w:p>
    <w:p w:rsidR="00404431" w:rsidRDefault="005D7FA0">
      <w:pPr>
        <w:spacing w:line="360" w:lineRule="auto"/>
        <w:ind w:leftChars="-85" w:left="-178" w:firstLine="480"/>
        <w:rPr>
          <w:rFonts w:ascii="宋体" w:hAnsi="宋体"/>
          <w:szCs w:val="21"/>
          <w:u w:val="single"/>
        </w:rPr>
      </w:pPr>
      <w:r>
        <w:rPr>
          <w:rFonts w:ascii="宋体" w:hAnsi="宋体" w:hint="eastAsia"/>
          <w:szCs w:val="21"/>
        </w:rPr>
        <w:t>项目名称：</w:t>
      </w:r>
    </w:p>
    <w:p w:rsidR="00404431" w:rsidRDefault="005D7FA0">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404431" w:rsidRDefault="005D7FA0">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404431" w:rsidRDefault="005D7FA0">
      <w:pPr>
        <w:spacing w:line="360" w:lineRule="auto"/>
        <w:ind w:leftChars="-85" w:left="-178" w:firstLine="480"/>
        <w:rPr>
          <w:rFonts w:ascii="宋体" w:hAnsi="宋体"/>
          <w:szCs w:val="21"/>
          <w:u w:val="single"/>
        </w:rPr>
      </w:pPr>
      <w:r>
        <w:rPr>
          <w:rFonts w:ascii="宋体" w:hAnsi="宋体" w:hint="eastAsia"/>
          <w:szCs w:val="21"/>
        </w:rPr>
        <w:t>乙    方：</w:t>
      </w:r>
    </w:p>
    <w:p w:rsidR="00404431" w:rsidRDefault="005D7FA0">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404431" w:rsidRDefault="005D7FA0">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404431" w:rsidRDefault="005D7FA0">
      <w:pPr>
        <w:spacing w:line="360" w:lineRule="auto"/>
        <w:rPr>
          <w:rFonts w:ascii="宋体" w:hAnsi="宋体"/>
          <w:szCs w:val="21"/>
        </w:rPr>
      </w:pPr>
      <w:r>
        <w:rPr>
          <w:rFonts w:ascii="宋体" w:hAnsi="宋体" w:hint="eastAsia"/>
          <w:szCs w:val="21"/>
        </w:rPr>
        <w:t xml:space="preserve">　　(二)　严格执行项目合同文件，自觉按合同办事。</w:t>
      </w:r>
    </w:p>
    <w:p w:rsidR="00404431" w:rsidRDefault="005D7FA0">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404431" w:rsidRDefault="005D7FA0">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404431" w:rsidRDefault="005D7FA0">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404431" w:rsidRDefault="005D7FA0">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404431" w:rsidRDefault="005D7FA0">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404431" w:rsidRDefault="005D7FA0">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404431" w:rsidRDefault="005D7FA0">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404431" w:rsidRDefault="005D7FA0">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404431" w:rsidRDefault="005D7FA0">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404431" w:rsidRDefault="005D7FA0">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404431" w:rsidRDefault="005D7FA0">
      <w:pPr>
        <w:spacing w:line="360" w:lineRule="auto"/>
        <w:rPr>
          <w:rFonts w:ascii="宋体" w:hAnsi="宋体"/>
          <w:szCs w:val="21"/>
        </w:rPr>
      </w:pPr>
      <w:r>
        <w:rPr>
          <w:rFonts w:ascii="宋体" w:hAnsi="宋体" w:hint="eastAsia"/>
          <w:szCs w:val="21"/>
        </w:rPr>
        <w:lastRenderedPageBreak/>
        <w:t xml:space="preserve">　　应与甲方保持正常的业务交往，按照有关法律法规和程序开展业务工作，严格遵守以下规定：</w:t>
      </w:r>
    </w:p>
    <w:p w:rsidR="00404431" w:rsidRDefault="005D7FA0">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404431" w:rsidRDefault="005D7FA0">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404431" w:rsidRDefault="005D7FA0">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404431" w:rsidRDefault="005D7FA0">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404431" w:rsidRDefault="005D7FA0">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404431" w:rsidRDefault="005D7FA0">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404431" w:rsidRDefault="005D7FA0">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404431" w:rsidRDefault="005D7FA0">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404431" w:rsidRDefault="005D7FA0">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404431" w:rsidRDefault="005D7FA0">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404431" w:rsidRDefault="00404431">
      <w:pPr>
        <w:adjustRightInd w:val="0"/>
        <w:snapToGrid w:val="0"/>
        <w:spacing w:line="360" w:lineRule="auto"/>
        <w:ind w:left="620"/>
        <w:rPr>
          <w:rFonts w:ascii="宋体" w:hAnsi="宋体"/>
          <w:szCs w:val="21"/>
        </w:rPr>
      </w:pPr>
    </w:p>
    <w:p w:rsidR="00404431" w:rsidRDefault="005D7FA0">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404431" w:rsidRDefault="005D7FA0">
      <w:pPr>
        <w:adjustRightInd w:val="0"/>
        <w:snapToGrid w:val="0"/>
        <w:spacing w:line="360" w:lineRule="auto"/>
        <w:rPr>
          <w:rFonts w:ascii="宋体" w:hAnsi="宋体"/>
          <w:szCs w:val="21"/>
        </w:rPr>
      </w:pPr>
      <w:r>
        <w:rPr>
          <w:rFonts w:ascii="宋体" w:hAnsi="宋体" w:hint="eastAsia"/>
          <w:szCs w:val="21"/>
        </w:rPr>
        <w:t xml:space="preserve">　　　 　　　                           </w:t>
      </w:r>
    </w:p>
    <w:p w:rsidR="00404431" w:rsidRDefault="005D7FA0">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404431" w:rsidRDefault="00404431">
      <w:pPr>
        <w:adjustRightInd w:val="0"/>
        <w:snapToGrid w:val="0"/>
        <w:spacing w:line="360" w:lineRule="auto"/>
        <w:ind w:leftChars="-1" w:left="-2"/>
        <w:rPr>
          <w:rFonts w:ascii="宋体" w:hAnsi="宋体"/>
          <w:szCs w:val="21"/>
        </w:rPr>
      </w:pPr>
    </w:p>
    <w:p w:rsidR="00404431" w:rsidRDefault="005D7FA0">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404431" w:rsidRDefault="00404431">
      <w:pPr>
        <w:spacing w:line="360" w:lineRule="auto"/>
        <w:ind w:firstLineChars="200" w:firstLine="420"/>
        <w:rPr>
          <w:szCs w:val="21"/>
        </w:rPr>
      </w:pPr>
    </w:p>
    <w:p w:rsidR="00404431" w:rsidRDefault="005D7FA0">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404431" w:rsidRDefault="005D7FA0">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404431" w:rsidRDefault="00404431" w:rsidP="00350D5A">
      <w:pPr>
        <w:widowControl/>
        <w:spacing w:beforeLines="50" w:line="360" w:lineRule="auto"/>
        <w:jc w:val="left"/>
        <w:rPr>
          <w:rFonts w:ascii="宋体" w:hAnsi="宋体"/>
          <w:szCs w:val="21"/>
        </w:rPr>
      </w:pPr>
    </w:p>
    <w:p w:rsidR="00404431" w:rsidRDefault="00404431">
      <w:pPr>
        <w:spacing w:line="360" w:lineRule="auto"/>
      </w:pPr>
    </w:p>
    <w:bookmarkEnd w:id="0"/>
    <w:p w:rsidR="00404431" w:rsidRDefault="00404431">
      <w:pPr>
        <w:spacing w:line="360" w:lineRule="auto"/>
      </w:pPr>
    </w:p>
    <w:sectPr w:rsidR="00404431" w:rsidSect="00404431">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165" w:rsidRDefault="00505165" w:rsidP="00404431">
      <w:r>
        <w:separator/>
      </w:r>
    </w:p>
  </w:endnote>
  <w:endnote w:type="continuationSeparator" w:id="1">
    <w:p w:rsidR="00505165" w:rsidRDefault="00505165" w:rsidP="004044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165" w:rsidRDefault="00505165" w:rsidP="00404431">
      <w:r>
        <w:separator/>
      </w:r>
    </w:p>
  </w:footnote>
  <w:footnote w:type="continuationSeparator" w:id="1">
    <w:p w:rsidR="00505165" w:rsidRDefault="00505165" w:rsidP="004044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31" w:rsidRDefault="00404431">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8260E"/>
    <w:rsid w:val="000A5F96"/>
    <w:rsid w:val="0010762E"/>
    <w:rsid w:val="0011434E"/>
    <w:rsid w:val="001460B9"/>
    <w:rsid w:val="00160C78"/>
    <w:rsid w:val="00185B7B"/>
    <w:rsid w:val="00186D50"/>
    <w:rsid w:val="001A11CD"/>
    <w:rsid w:val="001B7EC7"/>
    <w:rsid w:val="001C4C9C"/>
    <w:rsid w:val="0025292A"/>
    <w:rsid w:val="00254D77"/>
    <w:rsid w:val="0028340A"/>
    <w:rsid w:val="002B7086"/>
    <w:rsid w:val="002D0F0F"/>
    <w:rsid w:val="002D3099"/>
    <w:rsid w:val="00312575"/>
    <w:rsid w:val="00315B09"/>
    <w:rsid w:val="003216C9"/>
    <w:rsid w:val="00321C50"/>
    <w:rsid w:val="00350D5A"/>
    <w:rsid w:val="0036640D"/>
    <w:rsid w:val="00391E1C"/>
    <w:rsid w:val="003A6A6C"/>
    <w:rsid w:val="003D1B7A"/>
    <w:rsid w:val="003E1C01"/>
    <w:rsid w:val="003F05B2"/>
    <w:rsid w:val="00404431"/>
    <w:rsid w:val="0043201F"/>
    <w:rsid w:val="00454758"/>
    <w:rsid w:val="004B3F63"/>
    <w:rsid w:val="004B4664"/>
    <w:rsid w:val="004F36A0"/>
    <w:rsid w:val="00505165"/>
    <w:rsid w:val="005520EA"/>
    <w:rsid w:val="005B6024"/>
    <w:rsid w:val="005C2BE8"/>
    <w:rsid w:val="005D7BBB"/>
    <w:rsid w:val="005D7FA0"/>
    <w:rsid w:val="005E25A3"/>
    <w:rsid w:val="00610BEE"/>
    <w:rsid w:val="00621742"/>
    <w:rsid w:val="00624EC7"/>
    <w:rsid w:val="00630374"/>
    <w:rsid w:val="006B131B"/>
    <w:rsid w:val="006B24BD"/>
    <w:rsid w:val="006E0A09"/>
    <w:rsid w:val="006E2994"/>
    <w:rsid w:val="007E3310"/>
    <w:rsid w:val="00813695"/>
    <w:rsid w:val="00846033"/>
    <w:rsid w:val="00852CDD"/>
    <w:rsid w:val="00870552"/>
    <w:rsid w:val="00884C06"/>
    <w:rsid w:val="00887513"/>
    <w:rsid w:val="0092527E"/>
    <w:rsid w:val="0096520E"/>
    <w:rsid w:val="00974CB3"/>
    <w:rsid w:val="009F4BD9"/>
    <w:rsid w:val="00A01E88"/>
    <w:rsid w:val="00A1021A"/>
    <w:rsid w:val="00A73F43"/>
    <w:rsid w:val="00A754F5"/>
    <w:rsid w:val="00A865A4"/>
    <w:rsid w:val="00A93B2C"/>
    <w:rsid w:val="00AD0F1C"/>
    <w:rsid w:val="00AD1C7C"/>
    <w:rsid w:val="00AE7CF2"/>
    <w:rsid w:val="00AF4B2B"/>
    <w:rsid w:val="00B05D4A"/>
    <w:rsid w:val="00B06B85"/>
    <w:rsid w:val="00B205C1"/>
    <w:rsid w:val="00B5385E"/>
    <w:rsid w:val="00B80FA3"/>
    <w:rsid w:val="00B85589"/>
    <w:rsid w:val="00B94F96"/>
    <w:rsid w:val="00BB2342"/>
    <w:rsid w:val="00BC1AB4"/>
    <w:rsid w:val="00BD01F7"/>
    <w:rsid w:val="00C03516"/>
    <w:rsid w:val="00C04F7A"/>
    <w:rsid w:val="00C339F0"/>
    <w:rsid w:val="00C64B4A"/>
    <w:rsid w:val="00C84567"/>
    <w:rsid w:val="00CD3833"/>
    <w:rsid w:val="00CE7390"/>
    <w:rsid w:val="00D924EC"/>
    <w:rsid w:val="00DD2D7B"/>
    <w:rsid w:val="00E13887"/>
    <w:rsid w:val="00E50330"/>
    <w:rsid w:val="00E52A6A"/>
    <w:rsid w:val="00E66B8A"/>
    <w:rsid w:val="00EB3A5C"/>
    <w:rsid w:val="00EB57A9"/>
    <w:rsid w:val="00EC2817"/>
    <w:rsid w:val="00F157D4"/>
    <w:rsid w:val="00F43BA9"/>
    <w:rsid w:val="21AB73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4431"/>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404431"/>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nhideWhenUsed/>
    <w:qFormat/>
    <w:rsid w:val="00404431"/>
    <w:pPr>
      <w:jc w:val="left"/>
    </w:pPr>
  </w:style>
  <w:style w:type="paragraph" w:styleId="a5">
    <w:name w:val="footer"/>
    <w:basedOn w:val="a0"/>
    <w:link w:val="Char0"/>
    <w:uiPriority w:val="99"/>
    <w:qFormat/>
    <w:rsid w:val="00404431"/>
    <w:pPr>
      <w:tabs>
        <w:tab w:val="center" w:pos="4153"/>
        <w:tab w:val="right" w:pos="8306"/>
      </w:tabs>
      <w:snapToGrid w:val="0"/>
      <w:jc w:val="left"/>
    </w:pPr>
    <w:rPr>
      <w:sz w:val="18"/>
      <w:szCs w:val="18"/>
    </w:rPr>
  </w:style>
  <w:style w:type="paragraph" w:styleId="a6">
    <w:name w:val="header"/>
    <w:basedOn w:val="a0"/>
    <w:link w:val="Char1"/>
    <w:uiPriority w:val="99"/>
    <w:qFormat/>
    <w:rsid w:val="00404431"/>
    <w:pPr>
      <w:tabs>
        <w:tab w:val="center" w:pos="4153"/>
        <w:tab w:val="right" w:pos="8306"/>
      </w:tabs>
      <w:snapToGrid w:val="0"/>
      <w:jc w:val="center"/>
    </w:pPr>
    <w:rPr>
      <w:sz w:val="18"/>
      <w:szCs w:val="18"/>
    </w:rPr>
  </w:style>
  <w:style w:type="paragraph" w:styleId="2">
    <w:name w:val="Body Text 2"/>
    <w:basedOn w:val="a0"/>
    <w:link w:val="2Char"/>
    <w:qFormat/>
    <w:rsid w:val="00404431"/>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4044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404431"/>
    <w:rPr>
      <w:b/>
      <w:bCs/>
    </w:rPr>
  </w:style>
  <w:style w:type="table" w:styleId="a8">
    <w:name w:val="Table Grid"/>
    <w:basedOn w:val="a2"/>
    <w:qFormat/>
    <w:rsid w:val="00404431"/>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404431"/>
    <w:rPr>
      <w:rFonts w:ascii="Verdana" w:hAnsi="Verdana" w:cs="Verdana" w:hint="default"/>
      <w:i/>
      <w:color w:val="273337"/>
      <w:sz w:val="18"/>
      <w:szCs w:val="18"/>
    </w:rPr>
  </w:style>
  <w:style w:type="character" w:styleId="aa">
    <w:name w:val="annotation reference"/>
    <w:basedOn w:val="a1"/>
    <w:uiPriority w:val="99"/>
    <w:semiHidden/>
    <w:unhideWhenUsed/>
    <w:rsid w:val="00404431"/>
    <w:rPr>
      <w:sz w:val="21"/>
      <w:szCs w:val="21"/>
    </w:rPr>
  </w:style>
  <w:style w:type="character" w:customStyle="1" w:styleId="1Char">
    <w:name w:val="标题 1 Char"/>
    <w:basedOn w:val="a1"/>
    <w:link w:val="1"/>
    <w:qFormat/>
    <w:rsid w:val="00404431"/>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404431"/>
    <w:rPr>
      <w:rFonts w:ascii="Times New Roman" w:eastAsia="宋体" w:hAnsi="Times New Roman" w:cs="Times New Roman"/>
      <w:sz w:val="18"/>
      <w:szCs w:val="18"/>
    </w:rPr>
  </w:style>
  <w:style w:type="paragraph" w:styleId="ab">
    <w:name w:val="List Paragraph"/>
    <w:basedOn w:val="a0"/>
    <w:link w:val="Char3"/>
    <w:uiPriority w:val="34"/>
    <w:qFormat/>
    <w:rsid w:val="00404431"/>
    <w:pPr>
      <w:ind w:firstLineChars="200" w:firstLine="420"/>
    </w:pPr>
  </w:style>
  <w:style w:type="paragraph" w:customStyle="1" w:styleId="ac">
    <w:name w:val="目录"/>
    <w:basedOn w:val="a0"/>
    <w:qFormat/>
    <w:rsid w:val="00404431"/>
    <w:pPr>
      <w:widowControl/>
      <w:jc w:val="center"/>
    </w:pPr>
    <w:rPr>
      <w:rFonts w:ascii="宋体"/>
      <w:b/>
      <w:kern w:val="0"/>
      <w:sz w:val="36"/>
    </w:rPr>
  </w:style>
  <w:style w:type="paragraph" w:customStyle="1" w:styleId="310">
    <w:name w:val="样式 3 10 磅"/>
    <w:qFormat/>
    <w:rsid w:val="00404431"/>
    <w:pPr>
      <w:widowControl w:val="0"/>
      <w:jc w:val="both"/>
    </w:pPr>
    <w:rPr>
      <w:rFonts w:cs="Arial"/>
      <w:kern w:val="2"/>
      <w:sz w:val="21"/>
      <w:szCs w:val="24"/>
    </w:rPr>
  </w:style>
  <w:style w:type="character" w:customStyle="1" w:styleId="Char3">
    <w:name w:val="列出段落 Char"/>
    <w:link w:val="ab"/>
    <w:uiPriority w:val="34"/>
    <w:qFormat/>
    <w:rsid w:val="00404431"/>
    <w:rPr>
      <w:rFonts w:ascii="Times New Roman" w:eastAsia="宋体" w:hAnsi="Times New Roman" w:cs="Times New Roman"/>
      <w:szCs w:val="20"/>
    </w:rPr>
  </w:style>
  <w:style w:type="table" w:customStyle="1" w:styleId="TableGrid">
    <w:name w:val="TableGrid"/>
    <w:qFormat/>
    <w:rsid w:val="00404431"/>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404431"/>
    <w:rPr>
      <w:rFonts w:ascii="Times New Roman" w:eastAsia="宋体" w:hAnsi="Times New Roman" w:cs="Times New Roman"/>
      <w:sz w:val="18"/>
      <w:szCs w:val="18"/>
    </w:rPr>
  </w:style>
  <w:style w:type="paragraph" w:customStyle="1" w:styleId="ad">
    <w:name w:val="标准正文"/>
    <w:basedOn w:val="a0"/>
    <w:qFormat/>
    <w:rsid w:val="00404431"/>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404431"/>
    <w:rPr>
      <w:rFonts w:ascii="Calibri" w:eastAsia="宋体" w:hAnsi="Calibri" w:cs="Times New Roman"/>
      <w:kern w:val="0"/>
      <w:sz w:val="24"/>
      <w:szCs w:val="24"/>
      <w:lang w:eastAsia="en-US" w:bidi="en-US"/>
    </w:rPr>
  </w:style>
  <w:style w:type="paragraph" w:customStyle="1" w:styleId="10">
    <w:name w:val="列出段落1"/>
    <w:basedOn w:val="a0"/>
    <w:qFormat/>
    <w:rsid w:val="00404431"/>
    <w:pPr>
      <w:ind w:firstLineChars="200" w:firstLine="420"/>
    </w:pPr>
    <w:rPr>
      <w:szCs w:val="24"/>
    </w:rPr>
  </w:style>
  <w:style w:type="paragraph" w:customStyle="1" w:styleId="11">
    <w:name w:val="无间隔1"/>
    <w:qFormat/>
    <w:rsid w:val="00404431"/>
    <w:pPr>
      <w:widowControl w:val="0"/>
      <w:jc w:val="both"/>
    </w:pPr>
    <w:rPr>
      <w:rFonts w:ascii="Times New Roman" w:hAnsi="Times New Roman" w:cs="Times New Roman"/>
      <w:kern w:val="2"/>
      <w:sz w:val="21"/>
      <w:szCs w:val="24"/>
    </w:rPr>
  </w:style>
  <w:style w:type="paragraph" w:customStyle="1" w:styleId="a">
    <w:name w:val="正文 + 华文中宋"/>
    <w:basedOn w:val="a0"/>
    <w:rsid w:val="00404431"/>
    <w:pPr>
      <w:numPr>
        <w:numId w:val="1"/>
      </w:numPr>
    </w:pPr>
    <w:rPr>
      <w:sz w:val="24"/>
      <w:szCs w:val="24"/>
    </w:rPr>
  </w:style>
  <w:style w:type="paragraph" w:customStyle="1" w:styleId="ae">
    <w:name w:val="正文段落样式"/>
    <w:basedOn w:val="a0"/>
    <w:qFormat/>
    <w:rsid w:val="00404431"/>
    <w:pPr>
      <w:spacing w:after="120" w:line="360" w:lineRule="auto"/>
      <w:ind w:firstLineChars="257" w:firstLine="514"/>
    </w:pPr>
    <w:rPr>
      <w:rFonts w:cs="宋体"/>
      <w:bCs/>
      <w:sz w:val="20"/>
    </w:rPr>
  </w:style>
  <w:style w:type="paragraph" w:customStyle="1" w:styleId="af">
    <w:name w:val="定义内容"/>
    <w:basedOn w:val="ae"/>
    <w:qFormat/>
    <w:rsid w:val="00404431"/>
    <w:rPr>
      <w:b/>
      <w:sz w:val="28"/>
    </w:rPr>
  </w:style>
  <w:style w:type="character" w:customStyle="1" w:styleId="HTMLChar">
    <w:name w:val="HTML 预设格式 Char"/>
    <w:basedOn w:val="a1"/>
    <w:link w:val="HTML"/>
    <w:uiPriority w:val="99"/>
    <w:qFormat/>
    <w:rsid w:val="00404431"/>
    <w:rPr>
      <w:rFonts w:ascii="宋体" w:hAnsi="宋体"/>
      <w:kern w:val="0"/>
      <w:sz w:val="24"/>
      <w:szCs w:val="24"/>
    </w:rPr>
  </w:style>
  <w:style w:type="character" w:customStyle="1" w:styleId="Char">
    <w:name w:val="批注文字 Char"/>
    <w:basedOn w:val="a1"/>
    <w:link w:val="a4"/>
    <w:rsid w:val="00404431"/>
    <w:rPr>
      <w:rFonts w:ascii="Times New Roman" w:hAnsi="Times New Roman" w:cs="Times New Roman"/>
      <w:szCs w:val="20"/>
    </w:rPr>
  </w:style>
  <w:style w:type="character" w:customStyle="1" w:styleId="Char2">
    <w:name w:val="批注主题 Char"/>
    <w:basedOn w:val="Char"/>
    <w:link w:val="a7"/>
    <w:uiPriority w:val="99"/>
    <w:semiHidden/>
    <w:qFormat/>
    <w:rsid w:val="00404431"/>
    <w:rPr>
      <w:rFonts w:ascii="Times New Roman" w:hAnsi="Times New Roman" w:cs="Times New Roman"/>
      <w:b/>
      <w:bCs/>
      <w:szCs w:val="20"/>
    </w:rPr>
  </w:style>
  <w:style w:type="paragraph" w:customStyle="1" w:styleId="12">
    <w:name w:val="修订1"/>
    <w:hidden/>
    <w:uiPriority w:val="99"/>
    <w:semiHidden/>
    <w:qFormat/>
    <w:rsid w:val="00404431"/>
    <w:rPr>
      <w:rFonts w:ascii="Times New Roman"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0.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1.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2.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3.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4.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5.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6.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2.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3.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4.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5.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6.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7.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8.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9.xml><?xml version="1.0" encoding="utf-8"?>
<ds:datastoreItem xmlns:ds="http://schemas.openxmlformats.org/officeDocument/2006/customXml" ds:itemID="{06BFA2C9-E6B4-40B7-A68B-64897C230E6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1321</Words>
  <Characters>7532</Characters>
  <Application>Microsoft Office Word</Application>
  <DocSecurity>0</DocSecurity>
  <Lines>62</Lines>
  <Paragraphs>17</Paragraphs>
  <ScaleCrop>false</ScaleCrop>
  <Company>Microsoft</Company>
  <LinksUpToDate>false</LinksUpToDate>
  <CharactersWithSpaces>8836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9</cp:revision>
  <dcterms:created xsi:type="dcterms:W3CDTF">2025-11-13T06:30:00Z</dcterms:created>
  <dcterms:modified xsi:type="dcterms:W3CDTF">2025-11-27T07:54:00Z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321AD080A80445E4A387EC9B9C3C5C47_13</vt:lpwstr>
  </property>
  <property fmtid="{D5CDD505-2E9C-101B-9397-08002B2CF9AE}" pid="3" name="KSOTemplateDocerSaveRecord">
    <vt:lpwstr>eyJoZGlkIjoiMzY0YTQ2ZDAxZTE2MGVkYWEyMDBhZGY5MGQ5MGRkMjgiLCJ1c2VySWQiOiIyODA1MjM0MjMifQ==</vt:lpwstr>
  </property>
  <property fmtid="{D5CDD505-2E9C-101B-9397-08002B2CF9AE}" pid="4" name="KSOProductBuildVer">
    <vt:lpwstr>2052-12.1.0.23542</vt:lpwstr>
  </property>
</Properties>
</file>